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51A" w:rsidRDefault="00B018BE"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69504" behindDoc="0" locked="0" layoutInCell="1" allowOverlap="1" wp14:anchorId="3ED27ACD" wp14:editId="2BBDF21A">
                <wp:simplePos x="0" y="0"/>
                <wp:positionH relativeFrom="column">
                  <wp:posOffset>-574848</wp:posOffset>
                </wp:positionH>
                <wp:positionV relativeFrom="paragraph">
                  <wp:posOffset>-241994</wp:posOffset>
                </wp:positionV>
                <wp:extent cx="6949786" cy="1918855"/>
                <wp:effectExtent l="0" t="0" r="0" b="5715"/>
                <wp:wrapNone/>
                <wp:docPr id="6" name="Textfeld 6"/>
                <wp:cNvGraphicFramePr/>
                <a:graphic xmlns:a="http://schemas.openxmlformats.org/drawingml/2006/main">
                  <a:graphicData uri="http://schemas.microsoft.com/office/word/2010/wordprocessingShape">
                    <wps:wsp>
                      <wps:cNvSpPr txBox="1"/>
                      <wps:spPr>
                        <a:xfrm>
                          <a:off x="0" y="0"/>
                          <a:ext cx="6949786" cy="1918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18BE" w:rsidRPr="00B018BE" w:rsidRDefault="00B018BE" w:rsidP="00B018B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D27ACD" id="_x0000_t202" coordsize="21600,21600" o:spt="202" path="m,l,21600r21600,l21600,xe">
                <v:stroke joinstyle="miter"/>
                <v:path gradientshapeok="t" o:connecttype="rect"/>
              </v:shapetype>
              <v:shape id="Textfeld 6" o:spid="_x0000_s1026" type="#_x0000_t202" style="position:absolute;left:0;text-align:left;margin-left:-45.25pt;margin-top:-19.05pt;width:547.25pt;height:151.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" filled="f" stroked="f" strokeweight=".5pt">
                <v:textbox>
                  <w:txbxContent>
                    <w:p w:rsidR="00B018BE" w:rsidRPr="00B018BE" w:rsidRDefault="00B018BE" w:rsidP="00B018BE">
                      <w:pPr>
                        <w:rPr>
                          <w:color w:val="FFFFFF" w:themeColor="background1"/>
                        </w:rPr>
                      </w:pPr>
                    </w:p>
                  </w:txbxContent>
                </v:textbox>
              </v:shape>
            </w:pict>
          </mc:Fallback>
        </mc:AlternateContent>
      </w:r>
      <w:r w:rsidR="00184629">
        <w:rPr>
          <w:noProof/>
          <w:lang w:eastAsia="de-DE"/>
        </w:rPr>
        <mc:AlternateContent>
          <mc:Choice Requires="wpg">
            <w:drawing>
              <wp:anchor distT="0" distB="0" distL="114300" distR="114300" simplePos="0" relativeHeight="251662336" behindDoc="0" locked="0" layoutInCell="1" allowOverlap="1" wp14:anchorId="66980E0F" wp14:editId="72605280">
                <wp:simplePos x="0" y="0"/>
                <wp:positionH relativeFrom="column">
                  <wp:posOffset>-572135</wp:posOffset>
                </wp:positionH>
                <wp:positionV relativeFrom="paragraph">
                  <wp:posOffset>99753</wp:posOffset>
                </wp:positionV>
                <wp:extent cx="6808470" cy="1194435"/>
                <wp:effectExtent l="0" t="0" r="0" b="571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3"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4" name="Rechteck 5"/>
                        <wps:cNvSpPr>
                          <a:spLocks noChangeArrowheads="1"/>
                        </wps:cNvSpPr>
                        <wps:spPr bwMode="auto">
                          <a:xfrm>
                            <a:off x="487" y="4098"/>
                            <a:ext cx="10320" cy="419"/>
                          </a:xfrm>
                          <a:prstGeom prst="rect">
                            <a:avLst/>
                          </a:prstGeom>
                          <a:gradFill rotWithShape="0">
                            <a:gsLst>
                              <a:gs pos="0">
                                <a:srgbClr val="96BFD2">
                                  <a:alpha val="50000"/>
                                </a:srgbClr>
                              </a:gs>
                              <a:gs pos="45000">
                                <a:srgbClr val="96BFD2">
                                  <a:alpha val="27500"/>
                                </a:srgbClr>
                              </a:gs>
                              <a:gs pos="100000">
                                <a:srgbClr val="96BFD2">
                                  <a:alpha val="0"/>
                                </a:srgbClr>
                              </a:gs>
                            </a:gsLst>
                            <a:lin ang="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s:wsp>
                        <wps:cNvPr id="5"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E6251A" w:rsidRDefault="00E6251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80E0F" id="Gruppieren 1" o:spid="_x0000_s1027" style="position:absolute;left:0;text-align:left;margin-left:-45.05pt;margin-top:7.85pt;width:536.1pt;height:94.05pt;z-index:251662336"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rsidR="00E6251A" w:rsidRDefault="00E6251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hWxQAAANoAAAAPAAAAZHJzL2Rvd25yZXYueG1sRI9Ba8JA&#10;FITvhf6H5RW8FN2ooJ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BnZihWxQAAANoAAAAP&#10;AAAAAAAAAAAAAAAAAAcCAABkcnMvZG93bnJldi54bWxQSwUGAAAAAAMAAwC3AAAA+QIAAAAA&#10;" fillcolor="#446482" stroked="f" strokeweight="2pt">
                  <v:textbox>
                    <w:txbxContent>
                      <w:p w:rsidR="00E6251A" w:rsidRDefault="00E6251A"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" fillcolor="#96bfd2" stroked="f" strokeweight="2pt">
                  <v:fill opacity="0" color2="#96bfd2" o:opacity2=".5" angle="90" focus="44%" type="gradient">
                    <o:fill v:ext="view" type="gradientUnscaled"/>
                  </v:fill>
                  <v:textbox>
                    <w:txbxContent>
                      <w:p w:rsidR="00E6251A" w:rsidRDefault="00E6251A"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rsidR="00E6251A" w:rsidRDefault="00E6251A" w:rsidP="00E6251A"/>
                    </w:txbxContent>
                  </v:textbox>
                </v:shape>
              </v:group>
            </w:pict>
          </mc:Fallback>
        </mc:AlternateContent>
      </w:r>
    </w:p>
    <w:p w:rsidR="00E6251A" w:rsidRDefault="00184629"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63360" behindDoc="0" locked="0" layoutInCell="1" allowOverlap="1" wp14:anchorId="54533ABD" wp14:editId="1801591A">
                <wp:simplePos x="0" y="0"/>
                <wp:positionH relativeFrom="column">
                  <wp:posOffset>-111760</wp:posOffset>
                </wp:positionH>
                <wp:positionV relativeFrom="paragraph">
                  <wp:posOffset>219768</wp:posOffset>
                </wp:positionV>
                <wp:extent cx="5095875" cy="480695"/>
                <wp:effectExtent l="0" t="0" r="0" b="63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80695"/>
                        </a:xfrm>
                        <a:prstGeom prst="rect">
                          <a:avLst/>
                        </a:prstGeom>
                        <a:noFill/>
                        <a:ln w="9525">
                          <a:noFill/>
                          <a:miter lim="800000"/>
                          <a:headEnd/>
                          <a:tailEnd/>
                        </a:ln>
                      </wps:spPr>
                      <wps:txbx>
                        <w:txbxContent>
                          <w:p w:rsidR="00E6251A" w:rsidRPr="00186B29" w:rsidRDefault="00186B29" w:rsidP="00E6251A">
                            <w:pPr>
                              <w:rPr>
                                <w:rFonts w:ascii="DINPro-Medium" w:hAnsi="DINPro-Medium" w:cs="DINPro-Medium"/>
                                <w:caps/>
                                <w:color w:val="FFFFFF"/>
                                <w:sz w:val="48"/>
                                <w:szCs w:val="48"/>
                              </w:rPr>
                            </w:pPr>
                            <w:r w:rsidRPr="00CD632B">
                              <w:rPr>
                                <w:rFonts w:ascii="DINPro-Medium" w:hAnsi="DINPro-Medium" w:cs="DINPro-Medium"/>
                                <w:caps/>
                                <w:color w:val="FFFFFF"/>
                                <w:sz w:val="48"/>
                                <w:szCs w:val="48"/>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533ABD" id="Textfeld 307" o:spid="_x0000_s1032" type="#_x0000_t202" style="position:absolute;left:0;text-align:left;margin-left:-8.8pt;margin-top:17.3pt;width:401.25pt;height:37.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" filled="f" stroked="f">
                <v:textbox style="mso-fit-shape-to-text:t">
                  <w:txbxContent>
                    <w:p w:rsidR="00E6251A" w:rsidRPr="00186B29" w:rsidRDefault="00186B29" w:rsidP="00E6251A">
                      <w:pPr>
                        <w:rPr>
                          <w:rFonts w:ascii="DINPro-Medium" w:hAnsi="DINPro-Medium" w:cs="DINPro-Medium"/>
                          <w:caps/>
                          <w:color w:val="FFFFFF"/>
                          <w:sz w:val="48"/>
                          <w:szCs w:val="48"/>
                        </w:rPr>
                      </w:pPr>
                      <w:r w:rsidRPr="00CD632B">
                        <w:rPr>
                          <w:rFonts w:ascii="DINPro-Medium" w:hAnsi="DINPro-Medium" w:cs="DINPro-Medium"/>
                          <w:caps/>
                          <w:color w:val="FFFFFF"/>
                          <w:sz w:val="48"/>
                          <w:szCs w:val="48"/>
                        </w:rPr>
                        <w:t>PRESS release</w:t>
                      </w:r>
                    </w:p>
                  </w:txbxContent>
                </v:textbox>
              </v:shape>
            </w:pict>
          </mc:Fallback>
        </mc:AlternateContent>
      </w: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E6251A" w:rsidRDefault="00E6251A" w:rsidP="00E97E09">
      <w:pPr>
        <w:shd w:val="clear" w:color="auto" w:fill="FFFFFF"/>
        <w:spacing w:line="360" w:lineRule="auto"/>
        <w:ind w:right="27"/>
        <w:jc w:val="both"/>
        <w:rPr>
          <w:rFonts w:ascii="Arial" w:eastAsia="Times New Roman" w:hAnsi="Arial" w:cs="Arial"/>
          <w:u w:val="single"/>
          <w:lang w:eastAsia="de-DE"/>
        </w:rPr>
      </w:pPr>
    </w:p>
    <w:p w:rsidR="002A1BD6" w:rsidRDefault="002A1BD6" w:rsidP="00E23369">
      <w:pPr>
        <w:shd w:val="clear" w:color="auto" w:fill="FFFFFF"/>
        <w:spacing w:line="360" w:lineRule="auto"/>
        <w:ind w:right="27"/>
        <w:jc w:val="both"/>
        <w:rPr>
          <w:rFonts w:ascii="Arial" w:hAnsi="Arial"/>
          <w:b/>
          <w:sz w:val="26"/>
          <w:lang w:val="en-US"/>
        </w:rPr>
      </w:pPr>
    </w:p>
    <w:p w:rsidR="009D2F40" w:rsidRPr="009D2F40" w:rsidRDefault="009D2F40" w:rsidP="009D2F40">
      <w:pPr>
        <w:shd w:val="clear" w:color="auto" w:fill="FFFFFF"/>
        <w:spacing w:line="360" w:lineRule="auto"/>
        <w:ind w:right="27"/>
        <w:jc w:val="both"/>
        <w:rPr>
          <w:rFonts w:ascii="Arial" w:eastAsia="Times New Roman" w:hAnsi="Arial" w:cs="Arial"/>
          <w:b/>
          <w:sz w:val="26"/>
          <w:szCs w:val="26"/>
          <w:lang w:val="en-GB"/>
        </w:rPr>
      </w:pPr>
      <w:r w:rsidRPr="009D2F40">
        <w:rPr>
          <w:rFonts w:ascii="Arial" w:hAnsi="Arial"/>
          <w:b/>
          <w:sz w:val="26"/>
          <w:lang w:val="en-GB"/>
        </w:rPr>
        <w:t>ADAMOS gains three new mechanical engineering partners</w:t>
      </w:r>
    </w:p>
    <w:p w:rsidR="009D2F40" w:rsidRPr="009D2F40" w:rsidRDefault="009D2F40" w:rsidP="009D2F40">
      <w:pPr>
        <w:spacing w:line="360" w:lineRule="auto"/>
        <w:ind w:right="27"/>
        <w:jc w:val="both"/>
        <w:rPr>
          <w:rFonts w:ascii="Arial" w:hAnsi="Arial" w:cs="Arial"/>
          <w:b/>
          <w:szCs w:val="26"/>
          <w:lang w:val="en-GB"/>
        </w:rPr>
      </w:pPr>
      <w:proofErr w:type="spellStart"/>
      <w:r w:rsidRPr="009D2F40">
        <w:rPr>
          <w:rFonts w:ascii="Arial" w:hAnsi="Arial"/>
          <w:b/>
          <w:lang w:val="en-GB"/>
        </w:rPr>
        <w:t>Bietigheim-Bissingen</w:t>
      </w:r>
      <w:proofErr w:type="spellEnd"/>
      <w:r w:rsidRPr="009D2F40">
        <w:rPr>
          <w:rFonts w:ascii="Arial" w:hAnsi="Arial"/>
          <w:b/>
          <w:lang w:val="en-GB"/>
        </w:rPr>
        <w:t>, July 17, 2019 – The ADAMOS software platform for the Industrial Internet of Things (</w:t>
      </w:r>
      <w:proofErr w:type="spellStart"/>
      <w:r w:rsidRPr="009D2F40">
        <w:rPr>
          <w:rFonts w:ascii="Arial" w:hAnsi="Arial"/>
          <w:b/>
          <w:lang w:val="en-GB"/>
        </w:rPr>
        <w:t>IIoT</w:t>
      </w:r>
      <w:proofErr w:type="spellEnd"/>
      <w:r w:rsidRPr="009D2F40">
        <w:rPr>
          <w:rFonts w:ascii="Arial" w:hAnsi="Arial"/>
          <w:b/>
          <w:lang w:val="en-GB"/>
        </w:rPr>
        <w:t xml:space="preserve">) continues its growth trajectory in the mechanical engineering industry. In July, another three well-known industry players joined the digital partnership: Mayer &amp; Cie. GmbH &amp; Co. </w:t>
      </w:r>
      <w:r w:rsidRPr="001F5095">
        <w:rPr>
          <w:rFonts w:ascii="Arial" w:hAnsi="Arial"/>
          <w:b/>
          <w:lang w:val="en-US"/>
        </w:rPr>
        <w:t>KG (</w:t>
      </w:r>
      <w:proofErr w:type="spellStart"/>
      <w:r w:rsidRPr="001F5095">
        <w:rPr>
          <w:rFonts w:ascii="Arial" w:hAnsi="Arial"/>
          <w:b/>
          <w:lang w:val="en-US"/>
        </w:rPr>
        <w:t>Albstadt</w:t>
      </w:r>
      <w:proofErr w:type="spellEnd"/>
      <w:r w:rsidRPr="001F5095">
        <w:rPr>
          <w:rFonts w:ascii="Arial" w:hAnsi="Arial"/>
          <w:b/>
          <w:lang w:val="en-US"/>
        </w:rPr>
        <w:t>)</w:t>
      </w:r>
      <w:r w:rsidRPr="009D2F40">
        <w:rPr>
          <w:rFonts w:ascii="Arial" w:hAnsi="Arial"/>
          <w:b/>
          <w:lang w:val="en-GB"/>
        </w:rPr>
        <w:t>, world market leader in circular knitting machines</w:t>
      </w:r>
      <w:r w:rsidRPr="001F5095">
        <w:rPr>
          <w:rFonts w:ascii="Arial" w:hAnsi="Arial"/>
          <w:b/>
          <w:lang w:val="en-US"/>
        </w:rPr>
        <w:t xml:space="preserve">; </w:t>
      </w:r>
      <w:proofErr w:type="spellStart"/>
      <w:r w:rsidRPr="001F5095">
        <w:rPr>
          <w:rFonts w:ascii="Arial" w:hAnsi="Arial"/>
          <w:b/>
          <w:lang w:val="en-US"/>
        </w:rPr>
        <w:t>Schlenker</w:t>
      </w:r>
      <w:proofErr w:type="spellEnd"/>
      <w:r w:rsidRPr="001F5095">
        <w:rPr>
          <w:rFonts w:ascii="Arial" w:hAnsi="Arial"/>
          <w:b/>
          <w:lang w:val="en-US"/>
        </w:rPr>
        <w:t xml:space="preserve"> </w:t>
      </w:r>
      <w:proofErr w:type="spellStart"/>
      <w:r w:rsidRPr="001F5095">
        <w:rPr>
          <w:rFonts w:ascii="Arial" w:hAnsi="Arial"/>
          <w:b/>
          <w:lang w:val="en-US"/>
        </w:rPr>
        <w:t>Spannwerkzeuge</w:t>
      </w:r>
      <w:proofErr w:type="spellEnd"/>
      <w:r w:rsidRPr="001F5095">
        <w:rPr>
          <w:rFonts w:ascii="Arial" w:hAnsi="Arial"/>
          <w:b/>
          <w:lang w:val="en-US"/>
        </w:rPr>
        <w:t xml:space="preserve"> GmbH (Villingen-Schwenningen); and </w:t>
      </w:r>
      <w:proofErr w:type="spellStart"/>
      <w:r w:rsidRPr="001F5095">
        <w:rPr>
          <w:rFonts w:ascii="Arial" w:hAnsi="Arial"/>
          <w:b/>
          <w:lang w:val="en-US"/>
        </w:rPr>
        <w:t>Wittenstein</w:t>
      </w:r>
      <w:proofErr w:type="spellEnd"/>
      <w:r w:rsidRPr="001F5095">
        <w:rPr>
          <w:rFonts w:ascii="Arial" w:hAnsi="Arial"/>
          <w:b/>
          <w:lang w:val="en-US"/>
        </w:rPr>
        <w:t xml:space="preserve"> SE (</w:t>
      </w:r>
      <w:proofErr w:type="spellStart"/>
      <w:r w:rsidRPr="001F5095">
        <w:rPr>
          <w:rFonts w:ascii="Arial" w:hAnsi="Arial"/>
          <w:b/>
          <w:lang w:val="en-US"/>
        </w:rPr>
        <w:t>Igersheim</w:t>
      </w:r>
      <w:proofErr w:type="spellEnd"/>
      <w:r w:rsidRPr="001F5095">
        <w:rPr>
          <w:rFonts w:ascii="Arial" w:hAnsi="Arial"/>
          <w:b/>
          <w:lang w:val="en-US"/>
        </w:rPr>
        <w:t xml:space="preserve">), which specializes in mechatronic drive technology. </w:t>
      </w:r>
      <w:r w:rsidRPr="009D2F40">
        <w:rPr>
          <w:rFonts w:ascii="Arial" w:hAnsi="Arial"/>
          <w:b/>
          <w:lang w:val="en-GB"/>
        </w:rPr>
        <w:t>As a result, the ADAMOS network now consists of 15 mechanical engineering firms plus Software AG.</w:t>
      </w:r>
    </w:p>
    <w:p w:rsidR="009D2F40" w:rsidRPr="009D2F40" w:rsidRDefault="009D2F40" w:rsidP="009D2F40">
      <w:pPr>
        <w:spacing w:line="360" w:lineRule="auto"/>
        <w:ind w:right="27"/>
        <w:jc w:val="both"/>
        <w:rPr>
          <w:rFonts w:ascii="Arial" w:hAnsi="Arial" w:cs="Arial"/>
          <w:szCs w:val="26"/>
          <w:lang w:val="en-GB"/>
        </w:rPr>
      </w:pPr>
    </w:p>
    <w:p w:rsidR="009D2F40" w:rsidRPr="009D2F40" w:rsidRDefault="009D2F40" w:rsidP="009D2F40">
      <w:pPr>
        <w:spacing w:line="360" w:lineRule="auto"/>
        <w:ind w:right="27"/>
        <w:jc w:val="both"/>
        <w:rPr>
          <w:rFonts w:ascii="Arial" w:hAnsi="Arial" w:cs="Arial"/>
          <w:szCs w:val="26"/>
          <w:lang w:val="en-GB"/>
        </w:rPr>
      </w:pPr>
      <w:r w:rsidRPr="009D2F40">
        <w:rPr>
          <w:rFonts w:ascii="Arial" w:hAnsi="Arial"/>
          <w:lang w:val="en-GB"/>
        </w:rPr>
        <w:t xml:space="preserve">ADAMOS is an open, manufacturer-neutral </w:t>
      </w:r>
      <w:proofErr w:type="spellStart"/>
      <w:r w:rsidRPr="009D2F40">
        <w:rPr>
          <w:rFonts w:ascii="Arial" w:hAnsi="Arial"/>
          <w:lang w:val="en-GB"/>
        </w:rPr>
        <w:t>IIoT</w:t>
      </w:r>
      <w:proofErr w:type="spellEnd"/>
      <w:r w:rsidRPr="009D2F40">
        <w:rPr>
          <w:rFonts w:ascii="Arial" w:hAnsi="Arial"/>
          <w:lang w:val="en-GB"/>
        </w:rPr>
        <w:t xml:space="preserve"> software platform, specifically tailored to the mechanical engineering sector and its customers. It offers simple digitization of production to users of machines and manufacturing facilities. </w:t>
      </w:r>
      <w:r w:rsidR="00B00384">
        <w:rPr>
          <w:rFonts w:ascii="Arial" w:hAnsi="Arial"/>
          <w:lang w:val="en-GB"/>
        </w:rPr>
        <w:br/>
      </w:r>
      <w:r w:rsidRPr="009D2F40">
        <w:rPr>
          <w:rFonts w:ascii="Arial" w:hAnsi="Arial"/>
          <w:lang w:val="en-GB"/>
        </w:rPr>
        <w:t xml:space="preserve">The ADAMOS platform </w:t>
      </w:r>
      <w:proofErr w:type="gramStart"/>
      <w:r w:rsidRPr="009D2F40">
        <w:rPr>
          <w:rFonts w:ascii="Arial" w:hAnsi="Arial"/>
          <w:lang w:val="en-GB"/>
        </w:rPr>
        <w:t>can be used</w:t>
      </w:r>
      <w:proofErr w:type="gramEnd"/>
      <w:r w:rsidRPr="009D2F40">
        <w:rPr>
          <w:rFonts w:ascii="Arial" w:hAnsi="Arial"/>
          <w:lang w:val="en-GB"/>
        </w:rPr>
        <w:t xml:space="preserve"> to interconnect machines, enabling them to exchange information via the Internet. By means of data generated through ADAMOS, users are able to utilize digital services and thus increase their production efficiency. Examples include apps for predictive maintenance and for maximizing machine utilization. </w:t>
      </w:r>
    </w:p>
    <w:p w:rsidR="009D2F40" w:rsidRPr="009D2F40" w:rsidRDefault="009D2F40" w:rsidP="009D2F40">
      <w:pPr>
        <w:spacing w:line="360" w:lineRule="auto"/>
        <w:ind w:right="27"/>
        <w:jc w:val="both"/>
        <w:rPr>
          <w:rFonts w:ascii="Arial" w:hAnsi="Arial" w:cs="Arial"/>
          <w:szCs w:val="26"/>
          <w:lang w:val="en-GB"/>
        </w:rPr>
      </w:pPr>
    </w:p>
    <w:p w:rsidR="009D2F40" w:rsidRPr="009D2F40" w:rsidRDefault="009D2F40" w:rsidP="009D2F40">
      <w:pPr>
        <w:spacing w:line="360" w:lineRule="auto"/>
        <w:ind w:right="27"/>
        <w:jc w:val="both"/>
        <w:rPr>
          <w:rFonts w:ascii="Arial" w:hAnsi="Arial" w:cs="Arial"/>
          <w:szCs w:val="26"/>
          <w:lang w:val="en-GB"/>
        </w:rPr>
      </w:pPr>
      <w:r w:rsidRPr="009D2F40">
        <w:rPr>
          <w:rFonts w:ascii="Arial" w:hAnsi="Arial"/>
          <w:lang w:val="en-GB"/>
        </w:rPr>
        <w:t xml:space="preserve">Ralf W. Dieter, CEO of Dürr AG and Chairman of the ADAMOS Advisory Board, </w:t>
      </w:r>
      <w:proofErr w:type="gramStart"/>
      <w:r w:rsidRPr="009D2F40">
        <w:rPr>
          <w:rFonts w:ascii="Arial" w:hAnsi="Arial"/>
          <w:lang w:val="en-GB"/>
        </w:rPr>
        <w:t>says:</w:t>
      </w:r>
      <w:proofErr w:type="gramEnd"/>
      <w:r w:rsidRPr="009D2F40">
        <w:rPr>
          <w:rFonts w:ascii="Arial" w:hAnsi="Arial"/>
          <w:lang w:val="en-GB"/>
        </w:rPr>
        <w:t xml:space="preserve"> “ADAMOS is the mechanical engineering industry’s collective response to the challenges of digitization. At ADAMOS, we all learn and benefit from each other, because digital transformation is so complex that companies shouldn’t have to tackle it on their own.”</w:t>
      </w:r>
    </w:p>
    <w:p w:rsidR="009D2F40" w:rsidRPr="009D2F40" w:rsidRDefault="009D2F40" w:rsidP="009D2F40">
      <w:pPr>
        <w:spacing w:line="360" w:lineRule="auto"/>
        <w:ind w:right="27"/>
        <w:jc w:val="both"/>
        <w:rPr>
          <w:rFonts w:ascii="Arial" w:hAnsi="Arial" w:cs="Arial"/>
          <w:szCs w:val="26"/>
          <w:lang w:val="en-GB"/>
        </w:rPr>
      </w:pPr>
    </w:p>
    <w:p w:rsidR="009D2F40" w:rsidRPr="009D2F40" w:rsidRDefault="009D2F40" w:rsidP="009D2F40">
      <w:pPr>
        <w:spacing w:line="360" w:lineRule="auto"/>
        <w:ind w:right="27"/>
        <w:jc w:val="both"/>
        <w:rPr>
          <w:rFonts w:ascii="Arial" w:hAnsi="Arial" w:cs="Arial"/>
          <w:szCs w:val="26"/>
          <w:lang w:val="en-GB"/>
        </w:rPr>
      </w:pPr>
      <w:r w:rsidRPr="009D2F40">
        <w:rPr>
          <w:rFonts w:ascii="Arial" w:hAnsi="Arial"/>
          <w:lang w:val="en-GB"/>
        </w:rPr>
        <w:t>To allow interested mechanical engineering firms an easy way into platform economy, AD</w:t>
      </w:r>
      <w:r w:rsidR="00B00384">
        <w:rPr>
          <w:rFonts w:ascii="Arial" w:hAnsi="Arial"/>
          <w:lang w:val="en-GB"/>
        </w:rPr>
        <w:t>AMOS has now also added special Digital Transformation Services</w:t>
      </w:r>
      <w:r w:rsidRPr="009D2F40">
        <w:rPr>
          <w:rFonts w:ascii="Arial" w:hAnsi="Arial"/>
          <w:lang w:val="en-GB"/>
        </w:rPr>
        <w:t xml:space="preserve"> to </w:t>
      </w:r>
      <w:r w:rsidRPr="009D2F40">
        <w:rPr>
          <w:rFonts w:ascii="Arial" w:hAnsi="Arial"/>
          <w:lang w:val="en-GB"/>
        </w:rPr>
        <w:lastRenderedPageBreak/>
        <w:t xml:space="preserve">its portfolio. ADAMOS thus supports companies in implementing digital business models by offering training, consulting and implementation services. “ADAMOS is a service-oriented digitization partner for the mechanical engineering industry. Thanks to our cooperation model, members can save costs and speed up the development of apps for production optimization. In addition, we are together promoting the establishment of digital business models”, according to the two ADAMOS Managing Directors, </w:t>
      </w:r>
      <w:proofErr w:type="spellStart"/>
      <w:r w:rsidRPr="009D2F40">
        <w:rPr>
          <w:rFonts w:ascii="Arial" w:hAnsi="Arial"/>
          <w:lang w:val="en-GB"/>
        </w:rPr>
        <w:t>Dr.</w:t>
      </w:r>
      <w:proofErr w:type="spellEnd"/>
      <w:r w:rsidRPr="009D2F40">
        <w:rPr>
          <w:rFonts w:ascii="Arial" w:hAnsi="Arial"/>
          <w:lang w:val="en-GB"/>
        </w:rPr>
        <w:t xml:space="preserve"> Tim </w:t>
      </w:r>
      <w:proofErr w:type="spellStart"/>
      <w:r w:rsidRPr="009D2F40">
        <w:rPr>
          <w:rFonts w:ascii="Arial" w:hAnsi="Arial"/>
          <w:lang w:val="en-GB"/>
        </w:rPr>
        <w:t>Busse</w:t>
      </w:r>
      <w:proofErr w:type="spellEnd"/>
      <w:r w:rsidRPr="009D2F40">
        <w:rPr>
          <w:rFonts w:ascii="Arial" w:hAnsi="Arial"/>
          <w:lang w:val="en-GB"/>
        </w:rPr>
        <w:t xml:space="preserve"> and </w:t>
      </w:r>
      <w:proofErr w:type="spellStart"/>
      <w:r w:rsidRPr="009D2F40">
        <w:rPr>
          <w:rFonts w:ascii="Arial" w:hAnsi="Arial"/>
          <w:lang w:val="en-GB"/>
        </w:rPr>
        <w:t>Dr.</w:t>
      </w:r>
      <w:proofErr w:type="spellEnd"/>
      <w:r w:rsidRPr="009D2F40">
        <w:rPr>
          <w:rFonts w:ascii="Arial" w:hAnsi="Arial"/>
          <w:lang w:val="en-GB"/>
        </w:rPr>
        <w:t xml:space="preserve"> Marco Link.</w:t>
      </w:r>
    </w:p>
    <w:p w:rsidR="009D2F40" w:rsidRPr="009D2F40" w:rsidRDefault="009D2F40" w:rsidP="009D2F40">
      <w:pPr>
        <w:spacing w:line="360" w:lineRule="auto"/>
        <w:ind w:right="27"/>
        <w:jc w:val="both"/>
        <w:rPr>
          <w:rFonts w:ascii="Arial" w:hAnsi="Arial" w:cs="Arial"/>
          <w:szCs w:val="26"/>
          <w:lang w:val="en-GB"/>
        </w:rPr>
      </w:pPr>
    </w:p>
    <w:p w:rsidR="009D2F40" w:rsidRPr="009D2F40" w:rsidRDefault="009D2F40" w:rsidP="009D2F40">
      <w:pPr>
        <w:spacing w:line="360" w:lineRule="auto"/>
        <w:ind w:right="27"/>
        <w:jc w:val="both"/>
        <w:rPr>
          <w:rFonts w:ascii="Arial" w:hAnsi="Arial" w:cs="Arial"/>
          <w:szCs w:val="26"/>
          <w:lang w:val="en-GB"/>
        </w:rPr>
      </w:pPr>
      <w:r w:rsidRPr="009D2F40">
        <w:rPr>
          <w:rFonts w:ascii="Arial" w:hAnsi="Arial"/>
          <w:lang w:val="en-GB"/>
        </w:rPr>
        <w:t xml:space="preserve">ADAMOS </w:t>
      </w:r>
      <w:proofErr w:type="gramStart"/>
      <w:r w:rsidRPr="009D2F40">
        <w:rPr>
          <w:rFonts w:ascii="Arial" w:hAnsi="Arial"/>
          <w:lang w:val="en-GB"/>
        </w:rPr>
        <w:t>was founded</w:t>
      </w:r>
      <w:proofErr w:type="gramEnd"/>
      <w:r w:rsidRPr="009D2F40">
        <w:rPr>
          <w:rFonts w:ascii="Arial" w:hAnsi="Arial"/>
          <w:lang w:val="en-GB"/>
        </w:rPr>
        <w:t xml:space="preserve"> in 2017 by the mechanical engineering firms DMG MORI, Dürr, Zeiss and ASM PT, together with Software AG. The latter, enabling partner and Germany’s second largest software house, provides central software modules for the platform. The companies that are part of the ADAMOS network cooperate closely </w:t>
      </w:r>
      <w:r w:rsidR="00C167AA">
        <w:rPr>
          <w:rFonts w:ascii="Arial" w:hAnsi="Arial"/>
          <w:lang w:val="en-GB"/>
        </w:rPr>
        <w:t>in</w:t>
      </w:r>
      <w:r w:rsidRPr="009D2F40">
        <w:rPr>
          <w:rFonts w:ascii="Arial" w:hAnsi="Arial"/>
          <w:lang w:val="en-GB"/>
        </w:rPr>
        <w:t xml:space="preserve"> develop</w:t>
      </w:r>
      <w:r w:rsidR="00C167AA">
        <w:rPr>
          <w:rFonts w:ascii="Arial" w:hAnsi="Arial"/>
          <w:lang w:val="en-GB"/>
        </w:rPr>
        <w:t>ing</w:t>
      </w:r>
      <w:r w:rsidRPr="009D2F40">
        <w:rPr>
          <w:rFonts w:ascii="Arial" w:hAnsi="Arial"/>
          <w:lang w:val="en-GB"/>
        </w:rPr>
        <w:t xml:space="preserve"> apps and digital business models. </w:t>
      </w:r>
    </w:p>
    <w:p w:rsidR="009D2F40" w:rsidRPr="009D2F40" w:rsidRDefault="009D2F40" w:rsidP="009D2F40">
      <w:pPr>
        <w:spacing w:line="360" w:lineRule="auto"/>
        <w:ind w:right="28"/>
        <w:jc w:val="both"/>
        <w:rPr>
          <w:rFonts w:ascii="Arial" w:hAnsi="Arial" w:cs="Arial"/>
          <w:szCs w:val="26"/>
          <w:lang w:val="en-GB"/>
        </w:rPr>
      </w:pPr>
    </w:p>
    <w:p w:rsidR="009D2F40" w:rsidRPr="009D2F40" w:rsidRDefault="009D2F40" w:rsidP="009D2F40">
      <w:pPr>
        <w:spacing w:line="360" w:lineRule="auto"/>
        <w:ind w:right="28"/>
        <w:jc w:val="both"/>
        <w:rPr>
          <w:rFonts w:ascii="Arial" w:hAnsi="Arial" w:cs="Arial"/>
          <w:szCs w:val="26"/>
          <w:lang w:val="en-GB"/>
        </w:rPr>
      </w:pPr>
    </w:p>
    <w:p w:rsidR="009D2F40" w:rsidRPr="009D2F40" w:rsidRDefault="009D2F40" w:rsidP="009D2F40">
      <w:pPr>
        <w:spacing w:line="360" w:lineRule="auto"/>
        <w:ind w:right="28"/>
        <w:jc w:val="both"/>
        <w:rPr>
          <w:rFonts w:ascii="Arial" w:hAnsi="Arial" w:cs="Arial"/>
          <w:szCs w:val="26"/>
          <w:lang w:val="en-GB"/>
        </w:rPr>
      </w:pPr>
      <w:r w:rsidRPr="009D2F40">
        <w:rPr>
          <w:rFonts w:ascii="Arial" w:hAnsi="Arial"/>
          <w:lang w:val="en-GB"/>
        </w:rPr>
        <w:t xml:space="preserve">Pictures for this press release </w:t>
      </w:r>
      <w:proofErr w:type="gramStart"/>
      <w:r w:rsidRPr="009D2F40">
        <w:rPr>
          <w:rFonts w:ascii="Arial" w:hAnsi="Arial"/>
          <w:lang w:val="en-GB"/>
        </w:rPr>
        <w:t>can be found</w:t>
      </w:r>
      <w:proofErr w:type="gramEnd"/>
      <w:r w:rsidRPr="009D2F40">
        <w:rPr>
          <w:rFonts w:ascii="Arial" w:hAnsi="Arial"/>
          <w:lang w:val="en-GB"/>
        </w:rPr>
        <w:t xml:space="preserve"> </w:t>
      </w:r>
      <w:hyperlink r:id="rId7" w:history="1">
        <w:r w:rsidRPr="00592C98">
          <w:rPr>
            <w:rStyle w:val="Hyperlink"/>
            <w:rFonts w:ascii="Arial" w:hAnsi="Arial"/>
            <w:i/>
            <w:lang w:val="en-GB"/>
          </w:rPr>
          <w:t>here</w:t>
        </w:r>
      </w:hyperlink>
      <w:bookmarkStart w:id="0" w:name="_GoBack"/>
      <w:bookmarkEnd w:id="0"/>
      <w:r w:rsidRPr="009D2F40">
        <w:rPr>
          <w:rFonts w:ascii="Arial" w:hAnsi="Arial"/>
          <w:lang w:val="en-GB"/>
        </w:rPr>
        <w:t xml:space="preserve">. </w:t>
      </w:r>
    </w:p>
    <w:p w:rsidR="009D2F40" w:rsidRPr="009D2F40" w:rsidRDefault="009D2F40" w:rsidP="009D2F40">
      <w:pPr>
        <w:rPr>
          <w:lang w:val="en-GB"/>
        </w:rPr>
      </w:pPr>
    </w:p>
    <w:p w:rsidR="005D6EE2" w:rsidRPr="009D2F40" w:rsidRDefault="005D6EE2">
      <w:pPr>
        <w:rPr>
          <w:rFonts w:ascii="Arial" w:hAnsi="Arial" w:cs="Arial"/>
          <w:szCs w:val="26"/>
          <w:lang w:val="en-GB"/>
        </w:rPr>
      </w:pPr>
    </w:p>
    <w:p w:rsidR="00B341F8" w:rsidRDefault="007310AE" w:rsidP="00B341F8">
      <w:pPr>
        <w:spacing w:line="360" w:lineRule="auto"/>
        <w:jc w:val="both"/>
        <w:rPr>
          <w:rFonts w:ascii="Arial" w:hAnsi="Arial" w:cs="Arial"/>
          <w:i/>
          <w:iCs/>
          <w:lang w:val="en-US"/>
        </w:rPr>
      </w:pPr>
      <w:r w:rsidRPr="007310AE">
        <w:rPr>
          <w:rFonts w:ascii="Arial" w:hAnsi="Arial" w:cs="Arial"/>
          <w:i/>
          <w:iCs/>
          <w:lang w:val="en-US"/>
        </w:rPr>
        <w:t xml:space="preserve">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€ 3.87 billion in 2018. </w:t>
      </w:r>
      <w:r w:rsidRPr="007310AE">
        <w:rPr>
          <w:rFonts w:ascii="Arial" w:hAnsi="Arial" w:cs="Arial"/>
          <w:i/>
          <w:iCs/>
          <w:lang w:val="en-US" w:eastAsia="ja-JP"/>
        </w:rPr>
        <w:t xml:space="preserve">In October 2018, the Dürr Group acquired the industrial environmental technology business of US-based </w:t>
      </w:r>
      <w:proofErr w:type="gramStart"/>
      <w:r w:rsidRPr="007310AE">
        <w:rPr>
          <w:rFonts w:ascii="Arial" w:hAnsi="Arial" w:cs="Arial"/>
          <w:i/>
          <w:iCs/>
          <w:lang w:val="en-US" w:eastAsia="ja-JP"/>
        </w:rPr>
        <w:t>company</w:t>
      </w:r>
      <w:proofErr w:type="gramEnd"/>
      <w:r w:rsidRPr="007310AE">
        <w:rPr>
          <w:rFonts w:ascii="Arial" w:hAnsi="Arial" w:cs="Arial"/>
          <w:i/>
          <w:iCs/>
          <w:lang w:val="en-US" w:eastAsia="ja-JP"/>
        </w:rPr>
        <w:t xml:space="preserve"> Babcock &amp; Wilcox, comprising the </w:t>
      </w:r>
      <w:proofErr w:type="spellStart"/>
      <w:r w:rsidRPr="007310AE">
        <w:rPr>
          <w:rFonts w:ascii="Arial" w:hAnsi="Arial" w:cs="Arial"/>
          <w:i/>
          <w:iCs/>
          <w:lang w:val="en-US" w:eastAsia="ja-JP"/>
        </w:rPr>
        <w:t>M</w:t>
      </w:r>
      <w:r w:rsidR="001C268A">
        <w:rPr>
          <w:rFonts w:ascii="Arial" w:hAnsi="Arial" w:cs="Arial"/>
          <w:i/>
          <w:iCs/>
          <w:lang w:val="en-US" w:eastAsia="ja-JP"/>
        </w:rPr>
        <w:t>egtec</w:t>
      </w:r>
      <w:proofErr w:type="spellEnd"/>
      <w:r w:rsidRPr="007310AE">
        <w:rPr>
          <w:rFonts w:ascii="Arial" w:hAnsi="Arial" w:cs="Arial"/>
          <w:i/>
          <w:iCs/>
          <w:lang w:val="en-US" w:eastAsia="ja-JP"/>
        </w:rPr>
        <w:t xml:space="preserve"> and Universal bran</w:t>
      </w:r>
      <w:r w:rsidR="006B2F31">
        <w:rPr>
          <w:rFonts w:ascii="Arial" w:hAnsi="Arial" w:cs="Arial"/>
          <w:i/>
          <w:iCs/>
          <w:lang w:val="en-US" w:eastAsia="ja-JP"/>
        </w:rPr>
        <w:t>ds. Since then, it has over 16,4</w:t>
      </w:r>
      <w:r w:rsidRPr="007310AE">
        <w:rPr>
          <w:rFonts w:ascii="Arial" w:hAnsi="Arial" w:cs="Arial"/>
          <w:i/>
          <w:iCs/>
          <w:lang w:val="en-US" w:eastAsia="ja-JP"/>
        </w:rPr>
        <w:t>00 employees and 108 business locations in 32 countries</w:t>
      </w:r>
      <w:r w:rsidRPr="007310AE">
        <w:rPr>
          <w:rFonts w:ascii="Arial" w:hAnsi="Arial" w:cs="Arial"/>
          <w:i/>
          <w:iCs/>
          <w:lang w:val="en-US"/>
        </w:rPr>
        <w:t xml:space="preserve">. </w:t>
      </w:r>
      <w:r w:rsidRPr="007310AE">
        <w:rPr>
          <w:rFonts w:ascii="Arial" w:hAnsi="Arial" w:cs="Arial"/>
          <w:i/>
          <w:iCs/>
          <w:color w:val="000000"/>
          <w:lang w:val="en-US"/>
        </w:rPr>
        <w:t xml:space="preserve">The Group </w:t>
      </w:r>
      <w:r w:rsidRPr="007310AE">
        <w:rPr>
          <w:rFonts w:ascii="Arial" w:hAnsi="Arial" w:cs="Arial"/>
          <w:i/>
          <w:iCs/>
          <w:lang w:val="en-US"/>
        </w:rPr>
        <w:t>operates in the market with five divisions:</w:t>
      </w:r>
    </w:p>
    <w:p w:rsidR="00B00384" w:rsidRPr="007310AE" w:rsidRDefault="00B00384" w:rsidP="00B341F8">
      <w:pPr>
        <w:spacing w:line="360" w:lineRule="auto"/>
        <w:jc w:val="both"/>
        <w:rPr>
          <w:rFonts w:ascii="Arial" w:hAnsi="Arial" w:cs="Arial"/>
          <w:i/>
          <w:iCs/>
          <w:lang w:val="en-US"/>
        </w:rPr>
      </w:pPr>
    </w:p>
    <w:p w:rsidR="00B341F8" w:rsidRPr="003E2BB5" w:rsidRDefault="00B341F8" w:rsidP="00B341F8">
      <w:pPr>
        <w:pStyle w:val="Listenabsatz"/>
        <w:numPr>
          <w:ilvl w:val="0"/>
          <w:numId w:val="3"/>
        </w:numPr>
        <w:spacing w:line="360" w:lineRule="auto"/>
        <w:jc w:val="both"/>
        <w:rPr>
          <w:rFonts w:ascii="Arial" w:hAnsi="Arial" w:cs="Arial"/>
          <w:i/>
          <w:iCs/>
          <w:lang w:val="en-US"/>
        </w:rPr>
      </w:pPr>
      <w:r w:rsidRPr="003E2BB5">
        <w:rPr>
          <w:rFonts w:ascii="Arial" w:hAnsi="Arial" w:cs="Arial"/>
          <w:b/>
          <w:bCs/>
          <w:i/>
          <w:iCs/>
          <w:lang w:val="en-US"/>
        </w:rPr>
        <w:t>Paint and Final Assembly Systems:</w:t>
      </w:r>
      <w:r w:rsidRPr="003E2BB5">
        <w:rPr>
          <w:rFonts w:ascii="Arial" w:hAnsi="Arial" w:cs="Arial"/>
          <w:i/>
          <w:iCs/>
          <w:lang w:val="en-US"/>
        </w:rPr>
        <w:t xml:space="preserve"> paint shops and final assembly systems for the automotive industry</w:t>
      </w:r>
    </w:p>
    <w:p w:rsidR="00B341F8" w:rsidRPr="003E2BB5" w:rsidRDefault="00B341F8" w:rsidP="00B341F8">
      <w:pPr>
        <w:pStyle w:val="Listenabsatz"/>
        <w:numPr>
          <w:ilvl w:val="0"/>
          <w:numId w:val="3"/>
        </w:numPr>
        <w:spacing w:line="360" w:lineRule="auto"/>
        <w:jc w:val="both"/>
        <w:rPr>
          <w:rFonts w:ascii="Arial" w:hAnsi="Arial" w:cs="Arial"/>
          <w:i/>
          <w:iCs/>
          <w:lang w:val="en-US"/>
        </w:rPr>
      </w:pPr>
      <w:r w:rsidRPr="003E2BB5">
        <w:rPr>
          <w:rFonts w:ascii="Arial" w:hAnsi="Arial" w:cs="Arial"/>
          <w:b/>
          <w:bCs/>
          <w:i/>
          <w:iCs/>
          <w:lang w:val="en-US"/>
        </w:rPr>
        <w:t xml:space="preserve">Application Technology: </w:t>
      </w:r>
      <w:r w:rsidRPr="003E2BB5">
        <w:rPr>
          <w:rFonts w:ascii="Arial" w:hAnsi="Arial" w:cs="Arial"/>
          <w:i/>
          <w:iCs/>
          <w:lang w:val="en-US"/>
        </w:rPr>
        <w:t xml:space="preserve">robot technologies for the automated application of paint, sealants and adhesives </w:t>
      </w:r>
    </w:p>
    <w:p w:rsidR="00B341F8" w:rsidRPr="003E2BB5" w:rsidRDefault="00B341F8" w:rsidP="00B341F8">
      <w:pPr>
        <w:pStyle w:val="Listenabsatz"/>
        <w:numPr>
          <w:ilvl w:val="0"/>
          <w:numId w:val="3"/>
        </w:numPr>
        <w:spacing w:line="360" w:lineRule="auto"/>
        <w:ind w:right="27"/>
        <w:jc w:val="both"/>
        <w:rPr>
          <w:rFonts w:ascii="Arial" w:hAnsi="Arial" w:cs="Arial"/>
          <w:sz w:val="24"/>
          <w:szCs w:val="24"/>
          <w:lang w:val="en-US"/>
        </w:rPr>
      </w:pPr>
      <w:r w:rsidRPr="003E2BB5">
        <w:rPr>
          <w:rFonts w:ascii="Arial" w:hAnsi="Arial" w:cs="Arial"/>
          <w:b/>
          <w:bCs/>
          <w:i/>
          <w:iCs/>
          <w:lang w:val="en-US"/>
        </w:rPr>
        <w:t>Clean Technology Systems:</w:t>
      </w:r>
      <w:r w:rsidRPr="003E2BB5">
        <w:rPr>
          <w:rFonts w:ascii="Arial" w:hAnsi="Arial" w:cs="Arial"/>
          <w:i/>
          <w:iCs/>
          <w:lang w:val="en-US"/>
        </w:rPr>
        <w:t xml:space="preserve"> </w:t>
      </w:r>
      <w:r w:rsidR="00A72E3C" w:rsidRPr="00A72E3C">
        <w:rPr>
          <w:rFonts w:ascii="Arial" w:hAnsi="Arial" w:cs="Arial"/>
          <w:i/>
          <w:lang w:val="en-US"/>
        </w:rPr>
        <w:t xml:space="preserve">air pollution control, noise abatement systems </w:t>
      </w:r>
      <w:r w:rsidR="00A72E3C" w:rsidRPr="001C268A">
        <w:rPr>
          <w:rFonts w:ascii="Arial" w:hAnsi="Arial" w:cs="Arial"/>
          <w:i/>
          <w:lang w:val="en-US"/>
        </w:rPr>
        <w:t>and battery coating lines</w:t>
      </w:r>
    </w:p>
    <w:p w:rsidR="00B341F8" w:rsidRPr="003E2BB5" w:rsidRDefault="00B341F8" w:rsidP="00B341F8">
      <w:pPr>
        <w:pStyle w:val="Listenabsatz"/>
        <w:numPr>
          <w:ilvl w:val="0"/>
          <w:numId w:val="3"/>
        </w:numPr>
        <w:spacing w:line="360" w:lineRule="auto"/>
        <w:jc w:val="both"/>
        <w:rPr>
          <w:rFonts w:ascii="Arial" w:hAnsi="Arial" w:cs="Arial"/>
          <w:i/>
          <w:szCs w:val="24"/>
          <w:lang w:val="en-US"/>
        </w:rPr>
      </w:pPr>
      <w:r w:rsidRPr="003E2BB5">
        <w:rPr>
          <w:rFonts w:ascii="Arial" w:eastAsia="MS Mincho" w:hAnsi="Arial" w:cs="Arial"/>
          <w:b/>
          <w:bCs/>
          <w:i/>
          <w:iCs/>
          <w:szCs w:val="24"/>
          <w:lang w:val="en-US"/>
        </w:rPr>
        <w:lastRenderedPageBreak/>
        <w:t>Measuring and Process Systems:</w:t>
      </w:r>
      <w:r w:rsidRPr="003E2BB5">
        <w:rPr>
          <w:rFonts w:ascii="Arial" w:eastAsia="MS Mincho" w:hAnsi="Arial" w:cs="Arial"/>
          <w:i/>
          <w:iCs/>
          <w:szCs w:val="24"/>
          <w:lang w:val="en-US"/>
        </w:rPr>
        <w:t xml:space="preserve"> balancing equipment as well as assembly, testing and filling technology</w:t>
      </w:r>
    </w:p>
    <w:p w:rsidR="008E2381" w:rsidRPr="00715788" w:rsidRDefault="00B341F8" w:rsidP="00B341F8">
      <w:pPr>
        <w:pStyle w:val="Listenabsatz"/>
        <w:numPr>
          <w:ilvl w:val="0"/>
          <w:numId w:val="3"/>
        </w:numPr>
        <w:spacing w:line="360" w:lineRule="auto"/>
        <w:ind w:right="27"/>
        <w:jc w:val="both"/>
        <w:rPr>
          <w:rFonts w:ascii="Arial" w:hAnsi="Arial" w:cs="Arial"/>
          <w:szCs w:val="26"/>
          <w:lang w:val="en-US"/>
        </w:rPr>
      </w:pPr>
      <w:r w:rsidRPr="00533F66">
        <w:rPr>
          <w:rFonts w:ascii="Arial" w:eastAsia="MS Mincho" w:hAnsi="Arial" w:cs="Arial"/>
          <w:b/>
          <w:bCs/>
          <w:i/>
          <w:iCs/>
          <w:szCs w:val="24"/>
          <w:lang w:val="en-US"/>
        </w:rPr>
        <w:t>Woodworking Machinery and Systems:</w:t>
      </w:r>
      <w:r w:rsidRPr="00533F66">
        <w:rPr>
          <w:rFonts w:ascii="Arial" w:eastAsia="MS Mincho" w:hAnsi="Arial" w:cs="Arial"/>
          <w:i/>
          <w:iCs/>
          <w:szCs w:val="24"/>
          <w:lang w:val="en-US"/>
        </w:rPr>
        <w:t xml:space="preserve"> machinery and equipment for the woodworking industry</w:t>
      </w:r>
    </w:p>
    <w:p w:rsidR="008E2381" w:rsidRPr="00715788" w:rsidRDefault="008E2381" w:rsidP="008E2381">
      <w:pPr>
        <w:spacing w:line="360" w:lineRule="auto"/>
        <w:ind w:right="27"/>
        <w:jc w:val="both"/>
        <w:rPr>
          <w:rFonts w:ascii="Arial" w:eastAsia="MS Mincho" w:hAnsi="Arial" w:cs="Arial"/>
          <w:i/>
          <w:iCs/>
          <w:szCs w:val="24"/>
          <w:lang w:val="en-US"/>
        </w:rPr>
      </w:pPr>
    </w:p>
    <w:p w:rsidR="008E2381" w:rsidRPr="00F4216C" w:rsidRDefault="008E2381" w:rsidP="008E2381">
      <w:pPr>
        <w:spacing w:line="360" w:lineRule="auto"/>
        <w:ind w:right="27"/>
        <w:jc w:val="both"/>
        <w:rPr>
          <w:rFonts w:ascii="Arial" w:hAnsi="Arial" w:cs="Arial"/>
          <w:u w:val="single"/>
        </w:rPr>
      </w:pPr>
      <w:proofErr w:type="spellStart"/>
      <w:r w:rsidRPr="00715788">
        <w:rPr>
          <w:rFonts w:ascii="Arial" w:hAnsi="Arial" w:cs="Arial"/>
          <w:u w:val="single"/>
        </w:rPr>
        <w:t>Contact</w:t>
      </w:r>
      <w:proofErr w:type="spellEnd"/>
      <w:r w:rsidRPr="00715788">
        <w:rPr>
          <w:rFonts w:ascii="Arial" w:hAnsi="Arial" w:cs="Arial"/>
          <w:u w:val="single"/>
        </w:rPr>
        <w:t xml:space="preserve">: </w:t>
      </w:r>
    </w:p>
    <w:p w:rsidR="008E2381" w:rsidRPr="001B07A3" w:rsidRDefault="008E2381" w:rsidP="008E2381">
      <w:pPr>
        <w:tabs>
          <w:tab w:val="left" w:pos="0"/>
          <w:tab w:val="left" w:pos="851"/>
          <w:tab w:val="left" w:pos="4253"/>
        </w:tabs>
        <w:spacing w:line="360" w:lineRule="auto"/>
        <w:ind w:right="27"/>
        <w:outlineLvl w:val="0"/>
        <w:rPr>
          <w:rFonts w:ascii="Arial" w:eastAsia="Times New Roman" w:hAnsi="Arial" w:cs="Arial"/>
        </w:rPr>
      </w:pPr>
      <w:r w:rsidRPr="00715788">
        <w:rPr>
          <w:rFonts w:ascii="Arial" w:eastAsia="Times New Roman" w:hAnsi="Arial" w:cs="Arial"/>
        </w:rPr>
        <w:t>Dürr AG</w:t>
      </w:r>
    </w:p>
    <w:p w:rsidR="008E2381" w:rsidRPr="005D2295" w:rsidRDefault="008E2381" w:rsidP="008E2381">
      <w:pPr>
        <w:tabs>
          <w:tab w:val="left" w:pos="0"/>
          <w:tab w:val="left" w:pos="851"/>
          <w:tab w:val="left" w:pos="4253"/>
        </w:tabs>
        <w:spacing w:line="360" w:lineRule="auto"/>
        <w:ind w:right="27"/>
        <w:rPr>
          <w:rFonts w:ascii="Arial" w:eastAsia="Times New Roman" w:hAnsi="Arial" w:cs="Arial"/>
        </w:rPr>
      </w:pPr>
      <w:r w:rsidRPr="00715788">
        <w:rPr>
          <w:rFonts w:ascii="Arial" w:eastAsia="Times New Roman" w:hAnsi="Arial" w:cs="Arial"/>
        </w:rPr>
        <w:t>Günter Dielmann / Mathias Christen</w:t>
      </w:r>
    </w:p>
    <w:p w:rsidR="008E2381" w:rsidRPr="00715788" w:rsidRDefault="008E2381" w:rsidP="008E2381">
      <w:pPr>
        <w:tabs>
          <w:tab w:val="left" w:pos="0"/>
          <w:tab w:val="left" w:pos="851"/>
          <w:tab w:val="left" w:pos="4253"/>
        </w:tabs>
        <w:spacing w:line="360" w:lineRule="auto"/>
        <w:ind w:right="27"/>
        <w:rPr>
          <w:rFonts w:ascii="Arial" w:eastAsia="Times New Roman" w:hAnsi="Arial" w:cs="Arial"/>
          <w:color w:val="000000"/>
          <w:lang w:val="en-US"/>
        </w:rPr>
      </w:pPr>
      <w:r>
        <w:rPr>
          <w:rFonts w:ascii="Arial" w:eastAsia="Times New Roman" w:hAnsi="Arial" w:cs="Arial"/>
          <w:lang w:val="en-US"/>
        </w:rPr>
        <w:t>Corporate Communications &amp; Investor Relations</w:t>
      </w:r>
    </w:p>
    <w:p w:rsidR="008E2381" w:rsidRPr="00715788" w:rsidRDefault="008E2381" w:rsidP="008E2381">
      <w:pPr>
        <w:tabs>
          <w:tab w:val="left" w:pos="0"/>
          <w:tab w:val="left" w:pos="851"/>
          <w:tab w:val="left" w:pos="4253"/>
        </w:tabs>
        <w:spacing w:line="360" w:lineRule="auto"/>
        <w:ind w:right="27"/>
        <w:rPr>
          <w:rFonts w:ascii="Arial" w:eastAsia="Times New Roman" w:hAnsi="Arial" w:cs="Arial"/>
          <w:color w:val="000000"/>
          <w:lang w:val="en-US"/>
        </w:rPr>
      </w:pPr>
      <w:r>
        <w:rPr>
          <w:rFonts w:ascii="Arial" w:eastAsia="Times New Roman" w:hAnsi="Arial" w:cs="Arial"/>
          <w:color w:val="000000"/>
          <w:lang w:val="en-US"/>
        </w:rPr>
        <w:t>Phone +49 7142 78-1785 / -1381</w:t>
      </w:r>
    </w:p>
    <w:p w:rsidR="008E2381" w:rsidRPr="00756A7E" w:rsidRDefault="008E2381" w:rsidP="008E2381">
      <w:pPr>
        <w:tabs>
          <w:tab w:val="left" w:pos="0"/>
          <w:tab w:val="left" w:pos="851"/>
          <w:tab w:val="left" w:pos="4253"/>
        </w:tabs>
        <w:spacing w:line="360" w:lineRule="auto"/>
        <w:ind w:right="27"/>
        <w:rPr>
          <w:rFonts w:ascii="Arial" w:eastAsia="Times New Roman" w:hAnsi="Arial" w:cs="Arial"/>
          <w:color w:val="000000"/>
        </w:rPr>
      </w:pPr>
      <w:r w:rsidRPr="00756A7E">
        <w:rPr>
          <w:rFonts w:ascii="Arial" w:eastAsia="Times New Roman" w:hAnsi="Arial" w:cs="Arial"/>
          <w:color w:val="000000"/>
        </w:rPr>
        <w:t xml:space="preserve">Fax +49 7142 78-1716 </w:t>
      </w:r>
    </w:p>
    <w:p w:rsidR="008E2381" w:rsidRPr="00756A7E" w:rsidRDefault="008E2381" w:rsidP="008E2381">
      <w:pPr>
        <w:rPr>
          <w:rStyle w:val="Hyperlink"/>
          <w:rFonts w:ascii="Arial" w:eastAsia="Times New Roman" w:hAnsi="Arial" w:cs="Arial"/>
          <w:color w:val="auto"/>
          <w:u w:val="none"/>
        </w:rPr>
      </w:pPr>
      <w:r w:rsidRPr="00756A7E">
        <w:rPr>
          <w:rFonts w:ascii="Arial" w:hAnsi="Arial"/>
        </w:rPr>
        <w:t xml:space="preserve">E-Mail </w:t>
      </w:r>
      <w:hyperlink r:id="rId8" w:history="1">
        <w:r w:rsidRPr="00756A7E">
          <w:rPr>
            <w:rStyle w:val="Hyperlink"/>
            <w:rFonts w:ascii="Arial" w:eastAsia="Times New Roman" w:hAnsi="Arial" w:cs="Arial"/>
            <w:color w:val="auto"/>
            <w:u w:val="none"/>
          </w:rPr>
          <w:t>corpcom@durr.com</w:t>
        </w:r>
      </w:hyperlink>
    </w:p>
    <w:p w:rsidR="008E2381" w:rsidRPr="00756A7E" w:rsidRDefault="008E2381" w:rsidP="008E2381">
      <w:pPr>
        <w:rPr>
          <w:rFonts w:ascii="Arial" w:hAnsi="Arial" w:cs="Arial"/>
          <w:szCs w:val="26"/>
        </w:rPr>
      </w:pPr>
    </w:p>
    <w:p w:rsidR="00803939" w:rsidRPr="00756A7E" w:rsidRDefault="00803939" w:rsidP="00803939">
      <w:pPr>
        <w:spacing w:line="360" w:lineRule="auto"/>
        <w:jc w:val="both"/>
        <w:rPr>
          <w:rFonts w:ascii="Arial" w:hAnsi="Arial" w:cs="Arial"/>
          <w:szCs w:val="26"/>
        </w:rPr>
      </w:pPr>
    </w:p>
    <w:p w:rsidR="00232021" w:rsidRDefault="00232021" w:rsidP="00232021">
      <w:pPr>
        <w:jc w:val="both"/>
        <w:rPr>
          <w:rFonts w:ascii="Arial" w:hAnsi="Arial" w:cs="Arial"/>
          <w:i/>
          <w:iCs/>
          <w:lang w:val="en-US"/>
        </w:rPr>
      </w:pPr>
      <w:proofErr w:type="gramStart"/>
      <w:r w:rsidRPr="00232021">
        <w:rPr>
          <w:rFonts w:ascii="Arial" w:hAnsi="Arial" w:cs="Arial"/>
          <w:i/>
          <w:iCs/>
          <w:lang w:val="en-US"/>
        </w:rPr>
        <w:t>This publication has been prepared independently by Dürr AG/Dürr group (“Dürr”)</w:t>
      </w:r>
      <w:proofErr w:type="gramEnd"/>
      <w:r w:rsidRPr="00232021">
        <w:rPr>
          <w:rFonts w:ascii="Arial" w:hAnsi="Arial" w:cs="Arial"/>
          <w:i/>
          <w:iCs/>
          <w:lang w:val="en-US"/>
        </w:rPr>
        <w:t xml:space="preserve">. It may contain </w:t>
      </w:r>
      <w:proofErr w:type="gramStart"/>
      <w:r w:rsidRPr="00232021">
        <w:rPr>
          <w:rFonts w:ascii="Arial" w:hAnsi="Arial" w:cs="Arial"/>
          <w:i/>
          <w:iCs/>
          <w:lang w:val="en-US"/>
        </w:rPr>
        <w:t>statements which</w:t>
      </w:r>
      <w:proofErr w:type="gramEnd"/>
      <w:r w:rsidRPr="00232021">
        <w:rPr>
          <w:rFonts w:ascii="Arial" w:hAnsi="Arial" w:cs="Arial"/>
          <w:i/>
          <w:iCs/>
          <w:lang w:val="en-US"/>
        </w:rPr>
        <w:t xml:space="preserve"> address such key issues as strategy, future financial results, events, competitive positions and product developments. Such forward-looking statements are subject to a number of risks, uncertainties and other factors, including, but not limited to those described in </w:t>
      </w:r>
      <w:proofErr w:type="spellStart"/>
      <w:r w:rsidRPr="00232021">
        <w:rPr>
          <w:rFonts w:ascii="Arial" w:hAnsi="Arial" w:cs="Arial"/>
          <w:i/>
          <w:iCs/>
          <w:lang w:val="en-US"/>
        </w:rPr>
        <w:t>Dürr</w:t>
      </w:r>
      <w:r w:rsidR="00C76B92" w:rsidRPr="00C76B92">
        <w:rPr>
          <w:rFonts w:ascii="Arial" w:hAnsi="Arial" w:cs="Arial"/>
          <w:i/>
          <w:iCs/>
          <w:lang w:val="en-US"/>
        </w:rPr>
        <w:t>'</w:t>
      </w:r>
      <w:r w:rsidRPr="00232021">
        <w:rPr>
          <w:rFonts w:ascii="Arial" w:hAnsi="Arial" w:cs="Arial"/>
          <w:i/>
          <w:iCs/>
          <w:lang w:val="en-US"/>
        </w:rPr>
        <w:t>s</w:t>
      </w:r>
      <w:proofErr w:type="spellEnd"/>
      <w:r w:rsidRPr="00232021">
        <w:rPr>
          <w:rFonts w:ascii="Arial" w:hAnsi="Arial" w:cs="Arial"/>
          <w:i/>
          <w:iCs/>
          <w:lang w:val="en-US"/>
        </w:rPr>
        <w:t xml:space="preserve"> disclosures, in particular in the chapter “Risks” in </w:t>
      </w:r>
      <w:proofErr w:type="spellStart"/>
      <w:r w:rsidRPr="00232021">
        <w:rPr>
          <w:rFonts w:ascii="Arial" w:hAnsi="Arial" w:cs="Arial"/>
          <w:i/>
          <w:iCs/>
          <w:lang w:val="en-US"/>
        </w:rPr>
        <w:t>Dürr</w:t>
      </w:r>
      <w:r w:rsidR="00C76B92" w:rsidRPr="00C76B92">
        <w:rPr>
          <w:rFonts w:ascii="Arial" w:hAnsi="Arial" w:cs="Arial"/>
          <w:i/>
          <w:iCs/>
          <w:lang w:val="en-US"/>
        </w:rPr>
        <w:t>'</w:t>
      </w:r>
      <w:r w:rsidRPr="00232021">
        <w:rPr>
          <w:rFonts w:ascii="Arial" w:hAnsi="Arial" w:cs="Arial"/>
          <w:i/>
          <w:iCs/>
          <w:lang w:val="en-US"/>
        </w:rPr>
        <w:t>s</w:t>
      </w:r>
      <w:proofErr w:type="spellEnd"/>
      <w:r w:rsidRPr="00232021">
        <w:rPr>
          <w:rFonts w:ascii="Arial" w:hAnsi="Arial" w:cs="Arial"/>
          <w:i/>
          <w:iCs/>
          <w:lang w:val="en-US"/>
        </w:rPr>
        <w:t xml:space="preserve"> annual report. Should one or more of these risks, uncertainties and other factors materialize, or should underlying expectations not occur or assumptions prove incorrect, actual results, performances or achievements of Dürr may vary materially from those described in the relevant forward-looking statements. These statements may be identified by words such as “expect,” “want,” “anticipate,” “intend,” “plan,” “believe,” “seek,” “estimate,” “will,” “project” or words of similar meaning. Dürr neither intends, nor assumes any obligation, to update or revise its forward-looking statements regularly in light of </w:t>
      </w:r>
      <w:proofErr w:type="gramStart"/>
      <w:r w:rsidRPr="00232021">
        <w:rPr>
          <w:rFonts w:ascii="Arial" w:hAnsi="Arial" w:cs="Arial"/>
          <w:i/>
          <w:iCs/>
          <w:lang w:val="en-US"/>
        </w:rPr>
        <w:t>developments which</w:t>
      </w:r>
      <w:proofErr w:type="gramEnd"/>
      <w:r w:rsidRPr="00232021">
        <w:rPr>
          <w:rFonts w:ascii="Arial" w:hAnsi="Arial" w:cs="Arial"/>
          <w:i/>
          <w:iCs/>
          <w:lang w:val="en-US"/>
        </w:rPr>
        <w:t xml:space="preserve"> differ from those anticipated. Stated competitive positions </w:t>
      </w:r>
      <w:proofErr w:type="gramStart"/>
      <w:r w:rsidRPr="00232021">
        <w:rPr>
          <w:rFonts w:ascii="Arial" w:hAnsi="Arial" w:cs="Arial"/>
          <w:i/>
          <w:iCs/>
          <w:lang w:val="en-US"/>
        </w:rPr>
        <w:t>are based</w:t>
      </w:r>
      <w:proofErr w:type="gramEnd"/>
      <w:r w:rsidRPr="00232021">
        <w:rPr>
          <w:rFonts w:ascii="Arial" w:hAnsi="Arial" w:cs="Arial"/>
          <w:i/>
          <w:iCs/>
          <w:lang w:val="en-US"/>
        </w:rPr>
        <w:t xml:space="preserve"> on management estimates supported by information provided by specialized external agencies.</w:t>
      </w:r>
    </w:p>
    <w:p w:rsidR="00232021" w:rsidRPr="00232021" w:rsidRDefault="00232021" w:rsidP="00232021">
      <w:pPr>
        <w:jc w:val="both"/>
        <w:rPr>
          <w:rFonts w:ascii="Arial" w:hAnsi="Arial" w:cs="Arial"/>
          <w:i/>
          <w:iCs/>
          <w:lang w:val="en-US"/>
        </w:rPr>
      </w:pPr>
    </w:p>
    <w:p w:rsidR="00917475" w:rsidRPr="00803939" w:rsidRDefault="00232021" w:rsidP="00D02C5F">
      <w:pPr>
        <w:jc w:val="both"/>
        <w:rPr>
          <w:rFonts w:ascii="Arial" w:hAnsi="Arial" w:cs="Arial"/>
          <w:i/>
          <w:iCs/>
          <w:lang w:val="en-US"/>
        </w:rPr>
      </w:pPr>
      <w:r w:rsidRPr="00232021">
        <w:rPr>
          <w:rFonts w:ascii="Arial" w:hAnsi="Arial" w:cs="Arial"/>
          <w:i/>
          <w:iCs/>
          <w:lang w:val="en-US"/>
        </w:rPr>
        <w:t xml:space="preserve">Our financial reports, presentations, press releases and ad-hoc releases may include alternative financial metrics. These metrics </w:t>
      </w:r>
      <w:proofErr w:type="gramStart"/>
      <w:r w:rsidRPr="00232021">
        <w:rPr>
          <w:rFonts w:ascii="Arial" w:hAnsi="Arial" w:cs="Arial"/>
          <w:i/>
          <w:iCs/>
          <w:lang w:val="en-US"/>
        </w:rPr>
        <w:t>are not defined</w:t>
      </w:r>
      <w:proofErr w:type="gramEnd"/>
      <w:r w:rsidRPr="00232021">
        <w:rPr>
          <w:rFonts w:ascii="Arial" w:hAnsi="Arial" w:cs="Arial"/>
          <w:i/>
          <w:iCs/>
          <w:lang w:val="en-US"/>
        </w:rPr>
        <w:t xml:space="preserve"> in </w:t>
      </w:r>
      <w:r w:rsidR="00E63D6D">
        <w:rPr>
          <w:rFonts w:ascii="Arial" w:hAnsi="Arial" w:cs="Arial"/>
          <w:i/>
          <w:iCs/>
          <w:lang w:val="en-US"/>
        </w:rPr>
        <w:t xml:space="preserve">the </w:t>
      </w:r>
      <w:r w:rsidRPr="00232021">
        <w:rPr>
          <w:rFonts w:ascii="Arial" w:hAnsi="Arial" w:cs="Arial"/>
          <w:i/>
          <w:iCs/>
          <w:lang w:val="en-US"/>
        </w:rPr>
        <w:t xml:space="preserve">IFRS (International Financial Reporting Standards). </w:t>
      </w:r>
      <w:proofErr w:type="spellStart"/>
      <w:r w:rsidRPr="00232021">
        <w:rPr>
          <w:rFonts w:ascii="Arial" w:hAnsi="Arial" w:cs="Arial"/>
          <w:i/>
          <w:iCs/>
          <w:lang w:val="en-US"/>
        </w:rPr>
        <w:t>Dürr</w:t>
      </w:r>
      <w:r w:rsidR="00C76B92" w:rsidRPr="00C76B92">
        <w:rPr>
          <w:rFonts w:ascii="Arial" w:hAnsi="Arial" w:cs="Arial"/>
          <w:i/>
          <w:iCs/>
          <w:lang w:val="en-US"/>
        </w:rPr>
        <w:t>'</w:t>
      </w:r>
      <w:r w:rsidRPr="00232021">
        <w:rPr>
          <w:rFonts w:ascii="Arial" w:hAnsi="Arial" w:cs="Arial"/>
          <w:i/>
          <w:iCs/>
          <w:lang w:val="en-US"/>
        </w:rPr>
        <w:t>s</w:t>
      </w:r>
      <w:proofErr w:type="spellEnd"/>
      <w:r w:rsidRPr="00232021">
        <w:rPr>
          <w:rFonts w:ascii="Arial" w:hAnsi="Arial" w:cs="Arial"/>
          <w:i/>
          <w:iCs/>
          <w:lang w:val="en-US"/>
        </w:rPr>
        <w:t xml:space="preserve"> net assets, financial position and results of operations should not be assessed solely </w:t>
      </w:r>
      <w:proofErr w:type="gramStart"/>
      <w:r w:rsidRPr="00232021">
        <w:rPr>
          <w:rFonts w:ascii="Arial" w:hAnsi="Arial" w:cs="Arial"/>
          <w:i/>
          <w:iCs/>
          <w:lang w:val="en-US"/>
        </w:rPr>
        <w:t>on the basis of</w:t>
      </w:r>
      <w:proofErr w:type="gramEnd"/>
      <w:r w:rsidRPr="00232021">
        <w:rPr>
          <w:rFonts w:ascii="Arial" w:hAnsi="Arial" w:cs="Arial"/>
          <w:i/>
          <w:iCs/>
          <w:lang w:val="en-US"/>
        </w:rPr>
        <w:t xml:space="preserve"> these alternative financial metrics. Under no circumstances do they replace the performance indicators presented in the consolidated financial statements and calculated in accordance with</w:t>
      </w:r>
      <w:r w:rsidR="00E63D6D">
        <w:rPr>
          <w:rFonts w:ascii="Arial" w:hAnsi="Arial" w:cs="Arial"/>
          <w:i/>
          <w:iCs/>
          <w:lang w:val="en-US"/>
        </w:rPr>
        <w:t xml:space="preserve"> the</w:t>
      </w:r>
      <w:r w:rsidRPr="00232021">
        <w:rPr>
          <w:rFonts w:ascii="Arial" w:hAnsi="Arial" w:cs="Arial"/>
          <w:i/>
          <w:iCs/>
          <w:lang w:val="en-US"/>
        </w:rPr>
        <w:t xml:space="preserve"> IFRS. The calculation of alternative financial metrics may vary from company to company despite the use of the same terminology. </w:t>
      </w:r>
      <w:r w:rsidRPr="00917475">
        <w:rPr>
          <w:rFonts w:ascii="Arial" w:hAnsi="Arial" w:cs="Arial"/>
          <w:i/>
          <w:iCs/>
          <w:lang w:val="en-US"/>
        </w:rPr>
        <w:t xml:space="preserve">Further information regarding the alternative financial metrics used at Dürr </w:t>
      </w:r>
      <w:proofErr w:type="gramStart"/>
      <w:r w:rsidRPr="00917475">
        <w:rPr>
          <w:rFonts w:ascii="Arial" w:hAnsi="Arial" w:cs="Arial"/>
          <w:i/>
          <w:iCs/>
          <w:lang w:val="en-US"/>
        </w:rPr>
        <w:t>can be found</w:t>
      </w:r>
      <w:proofErr w:type="gramEnd"/>
      <w:r w:rsidRPr="00917475">
        <w:rPr>
          <w:rFonts w:ascii="Arial" w:hAnsi="Arial" w:cs="Arial"/>
          <w:i/>
          <w:iCs/>
          <w:lang w:val="en-US"/>
        </w:rPr>
        <w:t xml:space="preserve"> in our financial glossary on the Dürr </w:t>
      </w:r>
      <w:r w:rsidR="00C76B92" w:rsidRPr="00917475">
        <w:rPr>
          <w:rFonts w:ascii="Arial" w:hAnsi="Arial" w:cs="Arial"/>
          <w:i/>
          <w:iCs/>
          <w:lang w:val="en-US"/>
        </w:rPr>
        <w:t xml:space="preserve">web </w:t>
      </w:r>
      <w:r w:rsidRPr="00917475">
        <w:rPr>
          <w:rFonts w:ascii="Arial" w:hAnsi="Arial" w:cs="Arial"/>
          <w:i/>
          <w:iCs/>
          <w:lang w:val="en-US"/>
        </w:rPr>
        <w:t xml:space="preserve">page </w:t>
      </w:r>
      <w:r w:rsidR="00D02C5F">
        <w:rPr>
          <w:rFonts w:ascii="Arial" w:hAnsi="Arial" w:cs="Arial"/>
          <w:i/>
          <w:iCs/>
          <w:lang w:val="en-US"/>
        </w:rPr>
        <w:t>(</w:t>
      </w:r>
      <w:hyperlink r:id="rId9" w:history="1">
        <w:r w:rsidR="00990CF8" w:rsidRPr="00477D60">
          <w:rPr>
            <w:rStyle w:val="Hyperlink"/>
            <w:rFonts w:ascii="Arial" w:hAnsi="Arial" w:cs="Arial"/>
            <w:i/>
            <w:iCs/>
            <w:lang w:val="en-US"/>
          </w:rPr>
          <w:t>https://www.durr-group.com/en/investor-relations/glossary/</w:t>
        </w:r>
      </w:hyperlink>
      <w:r w:rsidR="00D02C5F">
        <w:rPr>
          <w:rFonts w:ascii="Arial" w:hAnsi="Arial" w:cs="Arial"/>
          <w:i/>
          <w:iCs/>
          <w:lang w:val="en-US"/>
        </w:rPr>
        <w:t>).</w:t>
      </w:r>
    </w:p>
    <w:sectPr w:rsidR="00917475" w:rsidRPr="00803939" w:rsidSect="00184629">
      <w:headerReference w:type="default" r:id="rId10"/>
      <w:footerReference w:type="default" r:id="rId11"/>
      <w:headerReference w:type="first" r:id="rId12"/>
      <w:footerReference w:type="first" r:id="rId13"/>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436" w:rsidRDefault="00150436" w:rsidP="005832F1">
      <w:r>
        <w:separator/>
      </w:r>
    </w:p>
  </w:endnote>
  <w:endnote w:type="continuationSeparator" w:id="0">
    <w:p w:rsidR="00150436" w:rsidRDefault="00150436"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INPro-Medium">
    <w:altName w:val="Arial"/>
    <w:panose1 w:val="00000000000000000000"/>
    <w:charset w:val="00"/>
    <w:family w:val="swiss"/>
    <w:notTrueType/>
    <w:pitch w:val="variable"/>
    <w:sig w:usb0="00000001" w:usb1="4000207B" w:usb2="0000000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32" w:rsidRPr="005B0532" w:rsidRDefault="005B0532" w:rsidP="00BC5EB2">
    <w:pPr>
      <w:pStyle w:val="Fuzeile"/>
      <w:tabs>
        <w:tab w:val="clear" w:pos="4536"/>
        <w:tab w:val="clear" w:pos="9072"/>
        <w:tab w:val="center" w:pos="4054"/>
      </w:tabs>
      <w:rPr>
        <w:rFonts w:ascii="Arial" w:hAnsi="Arial" w:cs="Arial"/>
      </w:rPr>
    </w:pPr>
    <w:r w:rsidRPr="006D19C8">
      <w:rPr>
        <w:rFonts w:ascii="Arial" w:hAnsi="Arial" w:cs="Arial"/>
        <w:i/>
        <w:noProof/>
        <w:szCs w:val="26"/>
        <w:lang w:eastAsia="de-DE"/>
      </w:rPr>
      <mc:AlternateContent>
        <mc:Choice Requires="wps">
          <w:drawing>
            <wp:anchor distT="0" distB="0" distL="114300" distR="114300" simplePos="0" relativeHeight="251675648" behindDoc="0" locked="0" layoutInCell="1" allowOverlap="1" wp14:anchorId="0F93E158" wp14:editId="3738A52A">
              <wp:simplePos x="0" y="0"/>
              <wp:positionH relativeFrom="page">
                <wp:posOffset>6301105</wp:posOffset>
              </wp:positionH>
              <wp:positionV relativeFrom="page">
                <wp:posOffset>8818938</wp:posOffset>
              </wp:positionV>
              <wp:extent cx="971550" cy="1050925"/>
              <wp:effectExtent l="0" t="0" r="0" b="0"/>
              <wp:wrapNone/>
              <wp:docPr id="17" name="Textfeld 17"/>
              <wp:cNvGraphicFramePr/>
              <a:graphic xmlns:a="http://schemas.openxmlformats.org/drawingml/2006/main">
                <a:graphicData uri="http://schemas.microsoft.com/office/word/2010/wordprocessingShape">
                  <wps:wsp>
                    <wps:cNvSpPr txBox="1"/>
                    <wps:spPr>
                      <a:xfrm>
                        <a:off x="0" y="0"/>
                        <a:ext cx="971550" cy="1050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 xml:space="preserve">Corporate </w:t>
                          </w:r>
                          <w:proofErr w:type="spellStart"/>
                          <w:r w:rsidRPr="00E471E3">
                            <w:rPr>
                              <w:rFonts w:ascii="Arial" w:hAnsi="Arial" w:cs="Arial"/>
                              <w:b/>
                              <w:sz w:val="12"/>
                              <w:szCs w:val="12"/>
                              <w:lang w:val="en-GB"/>
                            </w:rPr>
                            <w:t>Communica</w:t>
                          </w:r>
                          <w:proofErr w:type="spellEnd"/>
                          <w:r w:rsidRPr="00E471E3">
                            <w:rPr>
                              <w:rFonts w:ascii="Arial" w:hAnsi="Arial" w:cs="Arial"/>
                              <w:b/>
                              <w:sz w:val="12"/>
                              <w:szCs w:val="12"/>
                              <w:lang w:val="en-GB"/>
                            </w:rPr>
                            <w:t>-</w:t>
                          </w:r>
                          <w:r w:rsidRPr="00E471E3">
                            <w:rPr>
                              <w:rFonts w:ascii="Arial" w:hAnsi="Arial" w:cs="Arial"/>
                              <w:b/>
                              <w:sz w:val="12"/>
                              <w:szCs w:val="12"/>
                              <w:lang w:val="en-GB"/>
                            </w:rPr>
                            <w:br/>
                          </w:r>
                          <w:proofErr w:type="spellStart"/>
                          <w:r w:rsidRPr="00E471E3">
                            <w:rPr>
                              <w:rFonts w:ascii="Arial" w:hAnsi="Arial" w:cs="Arial"/>
                              <w:b/>
                              <w:sz w:val="12"/>
                              <w:szCs w:val="12"/>
                              <w:lang w:val="en-GB"/>
                            </w:rPr>
                            <w:t>tions</w:t>
                          </w:r>
                          <w:proofErr w:type="spellEnd"/>
                          <w:r w:rsidRPr="00E471E3">
                            <w:rPr>
                              <w:rFonts w:ascii="Arial" w:hAnsi="Arial" w:cs="Arial"/>
                              <w:b/>
                              <w:sz w:val="12"/>
                              <w:szCs w:val="12"/>
                              <w:lang w:val="en-GB"/>
                            </w:rPr>
                            <w:t xml:space="preserve"> &amp; Investor Relations</w:t>
                          </w: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rsidR="005B0532" w:rsidRPr="00E471E3" w:rsidRDefault="005B0532" w:rsidP="005B0532">
                          <w:pPr>
                            <w:tabs>
                              <w:tab w:val="left" w:pos="426"/>
                            </w:tabs>
                            <w:spacing w:line="140" w:lineRule="exact"/>
                            <w:rPr>
                              <w:rFonts w:ascii="Arial" w:hAnsi="Arial" w:cs="Arial"/>
                              <w:sz w:val="12"/>
                              <w:szCs w:val="12"/>
                              <w:lang w:val="en-GB"/>
                            </w:rPr>
                          </w:pPr>
                          <w:proofErr w:type="gramStart"/>
                          <w:r w:rsidRPr="00E471E3">
                            <w:rPr>
                              <w:rFonts w:ascii="Arial" w:hAnsi="Arial" w:cs="Arial"/>
                              <w:sz w:val="12"/>
                              <w:szCs w:val="12"/>
                              <w:lang w:val="en-GB"/>
                            </w:rPr>
                            <w:t>74321</w:t>
                          </w:r>
                          <w:proofErr w:type="gramEnd"/>
                          <w:r w:rsidRPr="00E471E3">
                            <w:rPr>
                              <w:rFonts w:ascii="Arial" w:hAnsi="Arial" w:cs="Arial"/>
                              <w:sz w:val="12"/>
                              <w:szCs w:val="12"/>
                              <w:lang w:val="en-GB"/>
                            </w:rPr>
                            <w:t xml:space="preserve"> </w:t>
                          </w:r>
                          <w:proofErr w:type="spellStart"/>
                          <w:r w:rsidRPr="00E471E3">
                            <w:rPr>
                              <w:rFonts w:ascii="Arial" w:hAnsi="Arial" w:cs="Arial"/>
                              <w:sz w:val="12"/>
                              <w:szCs w:val="12"/>
                              <w:lang w:val="en-GB"/>
                            </w:rPr>
                            <w:t>Bietigheim-Bissingen</w:t>
                          </w:r>
                          <w:proofErr w:type="spellEnd"/>
                        </w:p>
                        <w:p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F93E158" id="_x0000_t202" coordsize="21600,21600" o:spt="202" path="m,l,21600r21600,l21600,xe">
              <v:stroke joinstyle="miter"/>
              <v:path gradientshapeok="t" o:connecttype="rect"/>
            </v:shapetype>
            <v:shape id="Textfeld 17" o:spid="_x0000_s1034" type="#_x0000_t202" style="position:absolute;margin-left:496.15pt;margin-top:694.4pt;width:76.5pt;height:82.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" fillcolor="white [3201]" stroked="f" strokeweight=".5pt">
              <v:textbox style="mso-fit-shape-to-text:t" inset="0,0,0,0">
                <w:txbxContent>
                  <w:p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Corporate Communica-</w:t>
                    </w:r>
                    <w:r w:rsidRPr="00E471E3">
                      <w:rPr>
                        <w:rFonts w:ascii="Arial" w:hAnsi="Arial" w:cs="Arial"/>
                        <w:b/>
                        <w:sz w:val="12"/>
                        <w:szCs w:val="12"/>
                        <w:lang w:val="en-GB"/>
                      </w:rPr>
                      <w:br/>
                      <w:t>tions &amp; Investor Relations</w:t>
                    </w: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v:textbox>
              <w10:wrap anchorx="page" anchory="page"/>
            </v:shape>
          </w:pict>
        </mc:Fallback>
      </mc:AlternateContent>
    </w:r>
    <w:r>
      <w:tab/>
    </w:r>
    <w:r w:rsidRPr="005B0532">
      <w:rPr>
        <w:rFonts w:ascii="Arial" w:hAnsi="Arial" w:cs="Arial"/>
      </w:rPr>
      <w:fldChar w:fldCharType="begin"/>
    </w:r>
    <w:r w:rsidRPr="005B0532">
      <w:rPr>
        <w:rFonts w:ascii="Arial" w:hAnsi="Arial" w:cs="Arial"/>
      </w:rPr>
      <w:instrText>PAGE   \* MERGEFORMAT</w:instrText>
    </w:r>
    <w:r w:rsidRPr="005B0532">
      <w:rPr>
        <w:rFonts w:ascii="Arial" w:hAnsi="Arial" w:cs="Arial"/>
      </w:rPr>
      <w:fldChar w:fldCharType="separate"/>
    </w:r>
    <w:r w:rsidR="00592C98">
      <w:rPr>
        <w:rFonts w:ascii="Arial" w:hAnsi="Arial" w:cs="Arial"/>
        <w:noProof/>
      </w:rPr>
      <w:t>3</w:t>
    </w:r>
    <w:r w:rsidRPr="005B0532">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32" w:rsidRPr="006C3BEC" w:rsidRDefault="005B0532" w:rsidP="00BC5EB2">
    <w:pPr>
      <w:pStyle w:val="Fuzeile"/>
      <w:tabs>
        <w:tab w:val="clear" w:pos="4536"/>
        <w:tab w:val="clear" w:pos="9072"/>
        <w:tab w:val="center" w:pos="4054"/>
      </w:tabs>
      <w:rPr>
        <w:rFonts w:ascii="Arial" w:hAnsi="Arial" w:cs="Arial"/>
      </w:rPr>
    </w:pPr>
    <w:r w:rsidRPr="006D19C8">
      <w:rPr>
        <w:rFonts w:ascii="Arial" w:hAnsi="Arial" w:cs="Arial"/>
        <w:i/>
        <w:noProof/>
        <w:szCs w:val="26"/>
        <w:lang w:eastAsia="de-DE"/>
      </w:rPr>
      <mc:AlternateContent>
        <mc:Choice Requires="wps">
          <w:drawing>
            <wp:anchor distT="0" distB="0" distL="114300" distR="114300" simplePos="0" relativeHeight="251670528" behindDoc="0" locked="0" layoutInCell="1" allowOverlap="1" wp14:anchorId="6342ADA6" wp14:editId="100C9D1D">
              <wp:simplePos x="0" y="0"/>
              <wp:positionH relativeFrom="page">
                <wp:posOffset>6301105</wp:posOffset>
              </wp:positionH>
              <wp:positionV relativeFrom="page">
                <wp:posOffset>8820843</wp:posOffset>
              </wp:positionV>
              <wp:extent cx="971550" cy="1050925"/>
              <wp:effectExtent l="0" t="0" r="0" b="0"/>
              <wp:wrapNone/>
              <wp:docPr id="27" name="Textfeld 27"/>
              <wp:cNvGraphicFramePr/>
              <a:graphic xmlns:a="http://schemas.openxmlformats.org/drawingml/2006/main">
                <a:graphicData uri="http://schemas.microsoft.com/office/word/2010/wordprocessingShape">
                  <wps:wsp>
                    <wps:cNvSpPr txBox="1"/>
                    <wps:spPr>
                      <a:xfrm>
                        <a:off x="0" y="0"/>
                        <a:ext cx="971550" cy="1050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 xml:space="preserve">Corporate </w:t>
                          </w:r>
                          <w:proofErr w:type="spellStart"/>
                          <w:r w:rsidRPr="00E471E3">
                            <w:rPr>
                              <w:rFonts w:ascii="Arial" w:hAnsi="Arial" w:cs="Arial"/>
                              <w:b/>
                              <w:sz w:val="12"/>
                              <w:szCs w:val="12"/>
                              <w:lang w:val="en-GB"/>
                            </w:rPr>
                            <w:t>Communica</w:t>
                          </w:r>
                          <w:proofErr w:type="spellEnd"/>
                          <w:r w:rsidRPr="00E471E3">
                            <w:rPr>
                              <w:rFonts w:ascii="Arial" w:hAnsi="Arial" w:cs="Arial"/>
                              <w:b/>
                              <w:sz w:val="12"/>
                              <w:szCs w:val="12"/>
                              <w:lang w:val="en-GB"/>
                            </w:rPr>
                            <w:t>-</w:t>
                          </w:r>
                          <w:r w:rsidRPr="00E471E3">
                            <w:rPr>
                              <w:rFonts w:ascii="Arial" w:hAnsi="Arial" w:cs="Arial"/>
                              <w:b/>
                              <w:sz w:val="12"/>
                              <w:szCs w:val="12"/>
                              <w:lang w:val="en-GB"/>
                            </w:rPr>
                            <w:br/>
                          </w:r>
                          <w:proofErr w:type="spellStart"/>
                          <w:r w:rsidRPr="00E471E3">
                            <w:rPr>
                              <w:rFonts w:ascii="Arial" w:hAnsi="Arial" w:cs="Arial"/>
                              <w:b/>
                              <w:sz w:val="12"/>
                              <w:szCs w:val="12"/>
                              <w:lang w:val="en-GB"/>
                            </w:rPr>
                            <w:t>tions</w:t>
                          </w:r>
                          <w:proofErr w:type="spellEnd"/>
                          <w:r w:rsidRPr="00E471E3">
                            <w:rPr>
                              <w:rFonts w:ascii="Arial" w:hAnsi="Arial" w:cs="Arial"/>
                              <w:b/>
                              <w:sz w:val="12"/>
                              <w:szCs w:val="12"/>
                              <w:lang w:val="en-GB"/>
                            </w:rPr>
                            <w:t xml:space="preserve"> &amp; Investor Relations</w:t>
                          </w: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rsidR="005B0532" w:rsidRPr="00E471E3" w:rsidRDefault="005B0532" w:rsidP="005B0532">
                          <w:pPr>
                            <w:tabs>
                              <w:tab w:val="left" w:pos="426"/>
                            </w:tabs>
                            <w:spacing w:line="140" w:lineRule="exact"/>
                            <w:rPr>
                              <w:rFonts w:ascii="Arial" w:hAnsi="Arial" w:cs="Arial"/>
                              <w:sz w:val="12"/>
                              <w:szCs w:val="12"/>
                              <w:lang w:val="en-GB"/>
                            </w:rPr>
                          </w:pPr>
                          <w:proofErr w:type="gramStart"/>
                          <w:r w:rsidRPr="00E471E3">
                            <w:rPr>
                              <w:rFonts w:ascii="Arial" w:hAnsi="Arial" w:cs="Arial"/>
                              <w:sz w:val="12"/>
                              <w:szCs w:val="12"/>
                              <w:lang w:val="en-GB"/>
                            </w:rPr>
                            <w:t>74321</w:t>
                          </w:r>
                          <w:proofErr w:type="gramEnd"/>
                          <w:r w:rsidRPr="00E471E3">
                            <w:rPr>
                              <w:rFonts w:ascii="Arial" w:hAnsi="Arial" w:cs="Arial"/>
                              <w:sz w:val="12"/>
                              <w:szCs w:val="12"/>
                              <w:lang w:val="en-GB"/>
                            </w:rPr>
                            <w:t xml:space="preserve"> </w:t>
                          </w:r>
                          <w:proofErr w:type="spellStart"/>
                          <w:r w:rsidRPr="00E471E3">
                            <w:rPr>
                              <w:rFonts w:ascii="Arial" w:hAnsi="Arial" w:cs="Arial"/>
                              <w:sz w:val="12"/>
                              <w:szCs w:val="12"/>
                              <w:lang w:val="en-GB"/>
                            </w:rPr>
                            <w:t>Bietigheim-Bissingen</w:t>
                          </w:r>
                          <w:proofErr w:type="spellEnd"/>
                        </w:p>
                        <w:p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342ADA6" id="_x0000_t202" coordsize="21600,21600" o:spt="202" path="m,l,21600r21600,l21600,xe">
              <v:stroke joinstyle="miter"/>
              <v:path gradientshapeok="t" o:connecttype="rect"/>
            </v:shapetype>
            <v:shape id="Textfeld 27" o:spid="_x0000_s1036" type="#_x0000_t202" style="position:absolute;margin-left:496.15pt;margin-top:694.55pt;width:76.5pt;height:82.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" fillcolor="white [3201]" stroked="f" strokeweight=".5pt">
              <v:textbox style="mso-fit-shape-to-text:t" inset="0,0,0,0">
                <w:txbxContent>
                  <w:p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Corporate Communica-</w:t>
                    </w:r>
                    <w:r w:rsidRPr="00E471E3">
                      <w:rPr>
                        <w:rFonts w:ascii="Arial" w:hAnsi="Arial" w:cs="Arial"/>
                        <w:b/>
                        <w:sz w:val="12"/>
                        <w:szCs w:val="12"/>
                        <w:lang w:val="en-GB"/>
                      </w:rPr>
                      <w:br/>
                      <w:t>tions &amp; Investor Relations</w:t>
                    </w: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rsidR="005B0532" w:rsidRPr="00E471E3" w:rsidRDefault="005B0532" w:rsidP="005B0532">
                    <w:pPr>
                      <w:tabs>
                        <w:tab w:val="left" w:pos="426"/>
                      </w:tabs>
                      <w:spacing w:line="140" w:lineRule="exact"/>
                      <w:rPr>
                        <w:rFonts w:ascii="Arial" w:hAnsi="Arial" w:cs="Arial"/>
                        <w:sz w:val="12"/>
                        <w:szCs w:val="12"/>
                        <w:lang w:val="en-GB"/>
                      </w:rPr>
                    </w:pPr>
                  </w:p>
                  <w:p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v:textbox>
              <w10:wrap anchorx="page" anchory="page"/>
            </v:shape>
          </w:pict>
        </mc:Fallback>
      </mc:AlternateContent>
    </w:r>
    <w:r w:rsidR="006C3BEC">
      <w:tab/>
    </w:r>
    <w:r w:rsidR="006C3BEC" w:rsidRPr="006C3BEC">
      <w:rPr>
        <w:rFonts w:ascii="Arial" w:hAnsi="Arial" w:cs="Arial"/>
      </w:rPr>
      <w:fldChar w:fldCharType="begin"/>
    </w:r>
    <w:r w:rsidR="006C3BEC" w:rsidRPr="006C3BEC">
      <w:rPr>
        <w:rFonts w:ascii="Arial" w:hAnsi="Arial" w:cs="Arial"/>
      </w:rPr>
      <w:instrText>PAGE   \* MERGEFORMAT</w:instrText>
    </w:r>
    <w:r w:rsidR="006C3BEC" w:rsidRPr="006C3BEC">
      <w:rPr>
        <w:rFonts w:ascii="Arial" w:hAnsi="Arial" w:cs="Arial"/>
      </w:rPr>
      <w:fldChar w:fldCharType="separate"/>
    </w:r>
    <w:r w:rsidR="00592C98">
      <w:rPr>
        <w:rFonts w:ascii="Arial" w:hAnsi="Arial" w:cs="Arial"/>
        <w:noProof/>
      </w:rPr>
      <w:t>1</w:t>
    </w:r>
    <w:r w:rsidR="006C3BEC" w:rsidRPr="006C3BE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436" w:rsidRDefault="00150436" w:rsidP="005832F1">
      <w:r>
        <w:separator/>
      </w:r>
    </w:p>
  </w:footnote>
  <w:footnote w:type="continuationSeparator" w:id="0">
    <w:p w:rsidR="00150436" w:rsidRDefault="00150436"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A" w:rsidRDefault="0056625E" w:rsidP="00B018BE">
    <w:pPr>
      <w:pStyle w:val="Kopfzeile"/>
      <w:tabs>
        <w:tab w:val="clear" w:pos="4536"/>
        <w:tab w:val="clear" w:pos="9072"/>
        <w:tab w:val="left" w:pos="8675"/>
      </w:tabs>
      <w:ind w:right="-1986"/>
    </w:pPr>
    <w:r w:rsidRPr="0088223E">
      <w:rPr>
        <w:noProof/>
        <w:lang w:eastAsia="de-DE"/>
      </w:rPr>
      <w:drawing>
        <wp:anchor distT="0" distB="0" distL="114300" distR="114300" simplePos="0" relativeHeight="251681792" behindDoc="0" locked="0" layoutInCell="1" allowOverlap="1" wp14:anchorId="6EC98B14" wp14:editId="44E97E51">
          <wp:simplePos x="0" y="0"/>
          <wp:positionH relativeFrom="margin">
            <wp:posOffset>4439920</wp:posOffset>
          </wp:positionH>
          <wp:positionV relativeFrom="paragraph">
            <wp:posOffset>-12510</wp:posOffset>
          </wp:positionV>
          <wp:extent cx="1477010" cy="491490"/>
          <wp:effectExtent l="0" t="0" r="8890" b="3810"/>
          <wp:wrapThrough wrapText="bothSides">
            <wp:wrapPolygon edited="0">
              <wp:start x="0" y="0"/>
              <wp:lineTo x="0" y="20930"/>
              <wp:lineTo x="21451" y="20930"/>
              <wp:lineTo x="21451" y="0"/>
              <wp:lineTo x="0" y="0"/>
            </wp:wrapPolygon>
          </wp:wrapThrough>
          <wp:docPr id="18" name="Grafik 18"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010" cy="491490"/>
                  </a:xfrm>
                  <a:prstGeom prst="rect">
                    <a:avLst/>
                  </a:prstGeom>
                  <a:noFill/>
                  <a:ln>
                    <a:noFill/>
                  </a:ln>
                </pic:spPr>
              </pic:pic>
            </a:graphicData>
          </a:graphic>
          <wp14:sizeRelH relativeFrom="page">
            <wp14:pctWidth>0</wp14:pctWidth>
          </wp14:sizeRelH>
          <wp14:sizeRelV relativeFrom="page">
            <wp14:pctHeight>0</wp14:pctHeight>
          </wp14:sizeRelV>
        </wp:anchor>
      </w:drawing>
    </w:r>
    <w:del w:id="1" w:author="Reichert, Carmen" w:date="2019-02-20T11:43:00Z">
      <w:r w:rsidDel="0056625E">
        <w:rPr>
          <w:noProof/>
          <w:lang w:eastAsia="de-DE"/>
        </w:rPr>
        <w:drawing>
          <wp:anchor distT="0" distB="0" distL="114300" distR="114300" simplePos="0" relativeHeight="251664384" behindDoc="0" locked="0" layoutInCell="1" allowOverlap="1" wp14:anchorId="072916EF" wp14:editId="4E618E10">
            <wp:simplePos x="0" y="0"/>
            <wp:positionH relativeFrom="page">
              <wp:posOffset>5628640</wp:posOffset>
            </wp:positionH>
            <wp:positionV relativeFrom="page">
              <wp:posOffset>427355</wp:posOffset>
            </wp:positionV>
            <wp:extent cx="415290" cy="510540"/>
            <wp:effectExtent l="0" t="0" r="0" b="0"/>
            <wp:wrapNone/>
            <wp:docPr id="293" name="Grafi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rotWithShape="1">
                    <a:blip r:embed="rId2">
                      <a:extLst>
                        <a:ext uri="{28A0092B-C50C-407E-A947-70E740481C1C}">
                          <a14:useLocalDpi xmlns:a14="http://schemas.microsoft.com/office/drawing/2010/main" val="0"/>
                        </a:ext>
                      </a:extLst>
                    </a:blip>
                    <a:srcRect l="-40124" t="-1" r="100000" b="-3627"/>
                    <a:stretch/>
                  </pic:blipFill>
                  <pic:spPr bwMode="auto">
                    <a:xfrm>
                      <a:off x="0" y="0"/>
                      <a:ext cx="415290" cy="510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E6251A">
      <w:rPr>
        <w:noProof/>
        <w:lang w:eastAsia="de-DE"/>
      </w:rPr>
      <mc:AlternateContent>
        <mc:Choice Requires="wps">
          <w:drawing>
            <wp:anchor distT="0" distB="0" distL="114300" distR="114300" simplePos="0" relativeHeight="251663360" behindDoc="0" locked="0" layoutInCell="1" allowOverlap="1" wp14:anchorId="60FA90B7" wp14:editId="078EAA54">
              <wp:simplePos x="0" y="0"/>
              <wp:positionH relativeFrom="column">
                <wp:posOffset>-142875</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rsidR="00E6251A" w:rsidRPr="00303E23" w:rsidRDefault="00E6251A" w:rsidP="00E6251A">
                          <w:pPr>
                            <w:rPr>
                              <w:rFonts w:ascii="DINPro-Medium" w:hAnsi="DINPro-Medium" w:cs="DINPro-Medium"/>
                              <w:caps/>
                              <w:color w:val="808080"/>
                              <w:sz w:val="48"/>
                              <w:szCs w:val="48"/>
                            </w:rPr>
                          </w:pPr>
                          <w:r w:rsidRPr="00303E23">
                            <w:rPr>
                              <w:rFonts w:ascii="DINPro-Medium" w:hAnsi="DINPro-Medium" w:cs="DINPro-Medium"/>
                              <w:caps/>
                              <w:color w:val="808080"/>
                              <w:sz w:val="48"/>
                              <w:szCs w:val="48"/>
                            </w:rPr>
                            <w:t>PRESS</w:t>
                          </w:r>
                          <w:r w:rsidR="00303E23" w:rsidRPr="00303E23">
                            <w:rPr>
                              <w:rFonts w:ascii="DINPro-Medium" w:hAnsi="DINPro-Medium" w:cs="DINPro-Medium"/>
                              <w:caps/>
                              <w:color w:val="808080"/>
                              <w:sz w:val="48"/>
                              <w:szCs w:val="48"/>
                            </w:rPr>
                            <w:t xml:space="preserve"> RELEASE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FA90B7" id="_x0000_t202" coordsize="21600,21600" o:spt="202" path="m,l,21600r21600,l21600,xe">
              <v:stroke joinstyle="miter"/>
              <v:path gradientshapeok="t" o:connecttype="rect"/>
            </v:shapetype>
            <v:shape id="Textfeld 292" o:spid="_x0000_s1033" type="#_x0000_t202" style="position:absolute;margin-left:-11.25pt;margin-top:1.5pt;width:4in;height:3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" filled="f" stroked="f">
              <v:textbox>
                <w:txbxContent>
                  <w:p w:rsidR="00E6251A" w:rsidRPr="00303E23" w:rsidRDefault="00E6251A" w:rsidP="00E6251A">
                    <w:pPr>
                      <w:rPr>
                        <w:rFonts w:ascii="DINPro-Medium" w:hAnsi="DINPro-Medium" w:cs="DINPro-Medium"/>
                        <w:caps/>
                        <w:color w:val="808080"/>
                        <w:sz w:val="48"/>
                        <w:szCs w:val="48"/>
                      </w:rPr>
                    </w:pPr>
                    <w:r w:rsidRPr="00303E23">
                      <w:rPr>
                        <w:rFonts w:ascii="DINPro-Medium" w:hAnsi="DINPro-Medium" w:cs="DINPro-Medium"/>
                        <w:caps/>
                        <w:color w:val="808080"/>
                        <w:sz w:val="48"/>
                        <w:szCs w:val="48"/>
                      </w:rPr>
                      <w:t>PRESS</w:t>
                    </w:r>
                    <w:r w:rsidR="00303E23" w:rsidRPr="00303E23">
                      <w:rPr>
                        <w:rFonts w:ascii="DINPro-Medium" w:hAnsi="DINPro-Medium" w:cs="DINPro-Medium"/>
                        <w:caps/>
                        <w:color w:val="808080"/>
                        <w:sz w:val="48"/>
                        <w:szCs w:val="48"/>
                      </w:rPr>
                      <w:t xml:space="preserve"> RELEASE</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6B" w:rsidRPr="00A551EC" w:rsidRDefault="0056625E" w:rsidP="00E471E3">
    <w:pPr>
      <w:pStyle w:val="Kopfzeile"/>
      <w:tabs>
        <w:tab w:val="clear" w:pos="4536"/>
        <w:tab w:val="clear" w:pos="9072"/>
        <w:tab w:val="left" w:pos="9781"/>
      </w:tabs>
      <w:ind w:right="-1986"/>
    </w:pPr>
    <w:r w:rsidRPr="0088223E">
      <w:rPr>
        <w:noProof/>
        <w:lang w:eastAsia="de-DE"/>
      </w:rPr>
      <w:drawing>
        <wp:anchor distT="0" distB="0" distL="114300" distR="114300" simplePos="0" relativeHeight="251679744" behindDoc="0" locked="0" layoutInCell="1" allowOverlap="1" wp14:anchorId="12C7255B" wp14:editId="7CF0D41E">
          <wp:simplePos x="0" y="0"/>
          <wp:positionH relativeFrom="margin">
            <wp:posOffset>4025265</wp:posOffset>
          </wp:positionH>
          <wp:positionV relativeFrom="paragraph">
            <wp:posOffset>141358</wp:posOffset>
          </wp:positionV>
          <wp:extent cx="2088515" cy="695325"/>
          <wp:effectExtent l="0" t="0" r="6985" b="9525"/>
          <wp:wrapNone/>
          <wp:docPr id="15" name="Grafik 15"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695325"/>
                  </a:xfrm>
                  <a:prstGeom prst="rect">
                    <a:avLst/>
                  </a:prstGeom>
                  <a:noFill/>
                  <a:ln>
                    <a:noFill/>
                  </a:ln>
                </pic:spPr>
              </pic:pic>
            </a:graphicData>
          </a:graphic>
          <wp14:sizeRelH relativeFrom="page">
            <wp14:pctWidth>0</wp14:pctWidth>
          </wp14:sizeRelH>
          <wp14:sizeRelV relativeFrom="page">
            <wp14:pctHeight>0</wp14:pctHeight>
          </wp14:sizeRelV>
        </wp:anchor>
      </w:drawing>
    </w:r>
    <w:del w:id="2" w:author="Reichert, Carmen" w:date="2019-02-20T11:42:00Z">
      <w:r w:rsidR="00E471E3" w:rsidDel="0056625E">
        <w:rPr>
          <w:noProof/>
          <w:lang w:eastAsia="de-DE"/>
        </w:rPr>
        <w:drawing>
          <wp:anchor distT="0" distB="0" distL="114300" distR="114300" simplePos="0" relativeHeight="251677696" behindDoc="0" locked="0" layoutInCell="1" allowOverlap="1" wp14:anchorId="13251EF1" wp14:editId="1220BF7F">
            <wp:simplePos x="0" y="0"/>
            <wp:positionH relativeFrom="page">
              <wp:posOffset>4312525</wp:posOffset>
            </wp:positionH>
            <wp:positionV relativeFrom="page">
              <wp:posOffset>427512</wp:posOffset>
            </wp:positionV>
            <wp:extent cx="45719" cy="89979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1612" t="4926" r="100000" b="6836"/>
                    <a:stretch/>
                  </pic:blipFill>
                  <pic:spPr bwMode="auto">
                    <a:xfrm>
                      <a:off x="0" y="0"/>
                      <a:ext cx="45729" cy="90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A551EC">
      <w:rPr>
        <w:noProof/>
        <w:lang w:eastAsia="de-DE"/>
      </w:rPr>
      <mc:AlternateContent>
        <mc:Choice Requires="wps">
          <w:drawing>
            <wp:anchor distT="0" distB="0" distL="114300" distR="114300" simplePos="0" relativeHeight="251668480" behindDoc="0" locked="0" layoutInCell="1" allowOverlap="1" wp14:anchorId="0D5F2A9B" wp14:editId="16F22A05">
              <wp:simplePos x="0" y="0"/>
              <wp:positionH relativeFrom="column">
                <wp:posOffset>-94310</wp:posOffset>
              </wp:positionH>
              <wp:positionV relativeFrom="paragraph">
                <wp:posOffset>1328420</wp:posOffset>
              </wp:positionV>
              <wp:extent cx="5095875" cy="480695"/>
              <wp:effectExtent l="0" t="0" r="0" b="63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80695"/>
                      </a:xfrm>
                      <a:prstGeom prst="rect">
                        <a:avLst/>
                      </a:prstGeom>
                      <a:noFill/>
                      <a:ln w="9525">
                        <a:noFill/>
                        <a:miter lim="800000"/>
                        <a:headEnd/>
                        <a:tailEnd/>
                      </a:ln>
                    </wps:spPr>
                    <wps:txbx>
                      <w:txbxContent>
                        <w:p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D5F2A9B" id="_x0000_t202" coordsize="21600,21600" o:spt="202" path="m,l,21600r21600,l21600,xe">
              <v:stroke joinstyle="miter"/>
              <v:path gradientshapeok="t" o:connecttype="rect"/>
            </v:shapetype>
            <v:shape id="Textfeld 8" o:spid="_x0000_s1035" type="#_x0000_t202" style="position:absolute;margin-left:-7.45pt;margin-top:104.6pt;width:401.25pt;height:37.8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" filled="f" stroked="f">
              <v:textbox style="mso-fit-shape-to-text:t">
                <w:txbxContent>
                  <w:p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6980E0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1.25pt" o:bullet="t">
        <v:imagedata r:id="rId1" o:title="Gray Bullet"/>
      </v:shape>
    </w:pict>
  </w:numPicBullet>
  <w:numPicBullet w:numPicBulletId="1">
    <w:pict>
      <v:shape id="_x0000_i1029" type="#_x0000_t75" style="width:237.75pt;height:188.25pt" o:bullet="t">
        <v:imagedata r:id="rId2" o:title="clip_image001"/>
      </v:shape>
    </w:pict>
  </w:numPicBullet>
  <w:abstractNum w:abstractNumId="0"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1" w15:restartNumberingAfterBreak="0">
    <w:nsid w:val="224736BB"/>
    <w:multiLevelType w:val="hybridMultilevel"/>
    <w:tmpl w:val="E22086B6"/>
    <w:lvl w:ilvl="0" w:tplc="208272D8">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2265D29"/>
    <w:multiLevelType w:val="hybridMultilevel"/>
    <w:tmpl w:val="0DF005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ichert, Carmen">
    <w15:presenceInfo w15:providerId="AD" w15:userId="S-1-5-21-3492105315-3453138549-3869013523-167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421"/>
    <w:rsid w:val="0000038D"/>
    <w:rsid w:val="000039E8"/>
    <w:rsid w:val="0009799E"/>
    <w:rsid w:val="000C27AD"/>
    <w:rsid w:val="000F6EA2"/>
    <w:rsid w:val="00150436"/>
    <w:rsid w:val="00184629"/>
    <w:rsid w:val="00186B29"/>
    <w:rsid w:val="001C268A"/>
    <w:rsid w:val="001F6621"/>
    <w:rsid w:val="00232021"/>
    <w:rsid w:val="0027761F"/>
    <w:rsid w:val="002855C9"/>
    <w:rsid w:val="0029596B"/>
    <w:rsid w:val="002A1BD6"/>
    <w:rsid w:val="002F02E0"/>
    <w:rsid w:val="00303E23"/>
    <w:rsid w:val="00352158"/>
    <w:rsid w:val="003852C3"/>
    <w:rsid w:val="003947ED"/>
    <w:rsid w:val="00395563"/>
    <w:rsid w:val="003A0443"/>
    <w:rsid w:val="0047538F"/>
    <w:rsid w:val="004812C6"/>
    <w:rsid w:val="00504AEC"/>
    <w:rsid w:val="005278B0"/>
    <w:rsid w:val="0056625E"/>
    <w:rsid w:val="005832F1"/>
    <w:rsid w:val="00592C98"/>
    <w:rsid w:val="005B02D8"/>
    <w:rsid w:val="005B0532"/>
    <w:rsid w:val="005C44AB"/>
    <w:rsid w:val="005C6D5E"/>
    <w:rsid w:val="005D6EE2"/>
    <w:rsid w:val="00606337"/>
    <w:rsid w:val="006105B5"/>
    <w:rsid w:val="006469AF"/>
    <w:rsid w:val="006758F2"/>
    <w:rsid w:val="006B2F31"/>
    <w:rsid w:val="006C3BEC"/>
    <w:rsid w:val="006D19C8"/>
    <w:rsid w:val="006E385E"/>
    <w:rsid w:val="007310AE"/>
    <w:rsid w:val="007519D4"/>
    <w:rsid w:val="00756A7E"/>
    <w:rsid w:val="007D035B"/>
    <w:rsid w:val="00803939"/>
    <w:rsid w:val="00820A0B"/>
    <w:rsid w:val="00857BB1"/>
    <w:rsid w:val="008709CF"/>
    <w:rsid w:val="0088326F"/>
    <w:rsid w:val="008B5736"/>
    <w:rsid w:val="008C54C3"/>
    <w:rsid w:val="008E2381"/>
    <w:rsid w:val="008F1A7A"/>
    <w:rsid w:val="00906D73"/>
    <w:rsid w:val="00916382"/>
    <w:rsid w:val="0091647F"/>
    <w:rsid w:val="00917475"/>
    <w:rsid w:val="009400DB"/>
    <w:rsid w:val="0095212C"/>
    <w:rsid w:val="009772A3"/>
    <w:rsid w:val="00990CF8"/>
    <w:rsid w:val="009C2412"/>
    <w:rsid w:val="009D2F40"/>
    <w:rsid w:val="00A03438"/>
    <w:rsid w:val="00A40421"/>
    <w:rsid w:val="00A551EC"/>
    <w:rsid w:val="00A60AF4"/>
    <w:rsid w:val="00A61884"/>
    <w:rsid w:val="00A70827"/>
    <w:rsid w:val="00A72E3C"/>
    <w:rsid w:val="00AA5062"/>
    <w:rsid w:val="00AF0E3D"/>
    <w:rsid w:val="00B00384"/>
    <w:rsid w:val="00B018BE"/>
    <w:rsid w:val="00B341F8"/>
    <w:rsid w:val="00B76C6C"/>
    <w:rsid w:val="00BB5939"/>
    <w:rsid w:val="00BC5EB2"/>
    <w:rsid w:val="00BF2FBF"/>
    <w:rsid w:val="00C167AA"/>
    <w:rsid w:val="00C76B92"/>
    <w:rsid w:val="00CC39A3"/>
    <w:rsid w:val="00CF3260"/>
    <w:rsid w:val="00D02C5F"/>
    <w:rsid w:val="00DB231C"/>
    <w:rsid w:val="00DD1F96"/>
    <w:rsid w:val="00DE6B02"/>
    <w:rsid w:val="00E23369"/>
    <w:rsid w:val="00E31A01"/>
    <w:rsid w:val="00E41673"/>
    <w:rsid w:val="00E428B4"/>
    <w:rsid w:val="00E471E3"/>
    <w:rsid w:val="00E6251A"/>
    <w:rsid w:val="00E63D6D"/>
    <w:rsid w:val="00E735C1"/>
    <w:rsid w:val="00E97E09"/>
    <w:rsid w:val="00EB61D9"/>
    <w:rsid w:val="00ED0468"/>
    <w:rsid w:val="00F563A1"/>
    <w:rsid w:val="00F9412D"/>
    <w:rsid w:val="00FA4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E9B6FE-02A8-4A7F-A16C-21FB09302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uiPriority w:val="99"/>
    <w:rsid w:val="0029596B"/>
    <w:rPr>
      <w:color w:val="0000FF"/>
      <w:u w:val="single"/>
    </w:rPr>
  </w:style>
  <w:style w:type="character" w:styleId="BesuchterLink">
    <w:name w:val="FollowedHyperlink"/>
    <w:basedOn w:val="Absatz-Standardschriftart"/>
    <w:uiPriority w:val="99"/>
    <w:semiHidden/>
    <w:unhideWhenUsed/>
    <w:rsid w:val="00232021"/>
    <w:rPr>
      <w:color w:val="800080" w:themeColor="followedHyperlink"/>
      <w:u w:val="single"/>
    </w:rPr>
  </w:style>
  <w:style w:type="paragraph" w:styleId="Sprechblasentext">
    <w:name w:val="Balloon Text"/>
    <w:basedOn w:val="Standard"/>
    <w:link w:val="SprechblasentextZchn"/>
    <w:uiPriority w:val="99"/>
    <w:semiHidden/>
    <w:unhideWhenUsed/>
    <w:rsid w:val="00C76B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6B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pcom@dur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durr-group.com/en/media/news/news-detail/view/adamos-gains-three-new-mechanical-engineering-partners-76812/"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urr-group.com/en/investor-relations/glossar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9697A3"/>
      </a:dk2>
      <a:lt2>
        <a:srgbClr val="00488E"/>
      </a:lt2>
      <a:accent1>
        <a:srgbClr val="96BFD2"/>
      </a:accent1>
      <a:accent2>
        <a:srgbClr val="446482"/>
      </a:accent2>
      <a:accent3>
        <a:srgbClr val="B0B1BA"/>
      </a:accent3>
      <a:accent4>
        <a:srgbClr val="4076AA"/>
      </a:accent4>
      <a:accent5>
        <a:srgbClr val="B1CFDE"/>
      </a:accent5>
      <a:accent6>
        <a:srgbClr val="738BA1"/>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Duerr Corporate Color Blue 50%">
      <a:srgbClr val="80A3C6"/>
    </a:custClr>
    <a:custClr name="Duerr Corporate Color Blue 25%">
      <a:srgbClr val="BFD1E3"/>
    </a:custClr>
    <a:custClr name="Duerr Corporate Color Blue 10%">
      <a:srgbClr val="E5EDF4"/>
    </a:custClr>
    <a:custClr name="Duerr Corporate Color Ice-Blue 50%">
      <a:srgbClr val="CADFE8"/>
    </a:custClr>
    <a:custClr name="Duerr Corporate Color Ice-Blue 25%">
      <a:srgbClr val="E5EFF4"/>
    </a:custClr>
    <a:custClr name="Duerr Corporate Color Ice-Blue 10%">
      <a:srgbClr val="F4F9FA"/>
    </a:custClr>
    <a:custClr name="Duerr Corporate Color Grey 50%">
      <a:srgbClr val="CACBD1"/>
    </a:custClr>
    <a:custClr name="Duerr Corporate Color Grey 25%">
      <a:srgbClr val="E5E5E8"/>
    </a:custClr>
    <a:custClr name="Duerr Corporate Color Grey 10%">
      <a:srgbClr val="F4F5F6"/>
    </a:custClr>
    <a:custClr name="Duerr Corporate Color Grey-Blue 50%">
      <a:srgbClr val="A1B1C0"/>
    </a:custClr>
    <a:custClr name="Duerr Corporate Color Grey-Blue 25%">
      <a:srgbClr val="D0D8E0"/>
    </a:custClr>
    <a:custClr name="Duerr Corporate Color Grey-Blue 10%">
      <a:srgbClr val="ECEEF1"/>
    </a:custClr>
    <a:custClr name="Duerr Corporate Color Yellow">
      <a:srgbClr val="FFCC00"/>
    </a:custClr>
    <a:custClr name="Duerr Corporate Color Red">
      <a:srgbClr val="B6101D"/>
    </a:custClr>
    <a:custClr name="Duerr Corporate Color Light Green">
      <a:srgbClr val="B1C800"/>
    </a:custClr>
  </a:custClr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5565</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Dürr AG</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Reichert, Carmen</dc:creator>
  <cp:lastModifiedBy>Lacorte Barbero, Laura</cp:lastModifiedBy>
  <cp:revision>6</cp:revision>
  <cp:lastPrinted>2019-07-17T06:46:00Z</cp:lastPrinted>
  <dcterms:created xsi:type="dcterms:W3CDTF">2019-07-17T06:44:00Z</dcterms:created>
  <dcterms:modified xsi:type="dcterms:W3CDTF">2019-07-17T08:57:00Z</dcterms:modified>
</cp:coreProperties>
</file>